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1BC" w:rsidRDefault="00E661BC" w:rsidP="00E661BC">
      <w:pPr>
        <w:jc w:val="center"/>
        <w:rPr>
          <w:rFonts w:ascii="Arial" w:hAnsi="Arial" w:cs="Arial"/>
          <w:b/>
          <w:sz w:val="28"/>
          <w:szCs w:val="22"/>
        </w:rPr>
      </w:pPr>
    </w:p>
    <w:p w:rsidR="00E661BC" w:rsidRDefault="00E661BC" w:rsidP="00E661BC">
      <w:pPr>
        <w:jc w:val="center"/>
        <w:rPr>
          <w:rFonts w:ascii="Arial" w:hAnsi="Arial" w:cs="Arial"/>
          <w:b/>
          <w:sz w:val="28"/>
          <w:szCs w:val="22"/>
        </w:rPr>
      </w:pPr>
    </w:p>
    <w:p w:rsidR="00E661BC" w:rsidRDefault="00E661BC" w:rsidP="00E661BC">
      <w:pPr>
        <w:jc w:val="center"/>
        <w:rPr>
          <w:rFonts w:ascii="Arial" w:hAnsi="Arial" w:cs="Arial"/>
          <w:b/>
          <w:sz w:val="28"/>
          <w:szCs w:val="22"/>
        </w:rPr>
      </w:pPr>
    </w:p>
    <w:p w:rsidR="00E661BC" w:rsidRDefault="00E661BC" w:rsidP="00E661BC">
      <w:pPr>
        <w:jc w:val="center"/>
        <w:rPr>
          <w:rFonts w:ascii="Arial" w:hAnsi="Arial" w:cs="Arial"/>
          <w:b/>
          <w:sz w:val="28"/>
          <w:szCs w:val="22"/>
        </w:rPr>
      </w:pPr>
    </w:p>
    <w:p w:rsidR="00E661BC" w:rsidRDefault="00E661BC" w:rsidP="00E661BC">
      <w:pPr>
        <w:jc w:val="center"/>
        <w:rPr>
          <w:rFonts w:ascii="Arial" w:hAnsi="Arial" w:cs="Arial"/>
          <w:b/>
          <w:sz w:val="28"/>
          <w:szCs w:val="22"/>
        </w:rPr>
      </w:pPr>
    </w:p>
    <w:p w:rsidR="00E661BC" w:rsidRDefault="00E661BC" w:rsidP="00E661BC">
      <w:pPr>
        <w:jc w:val="center"/>
        <w:rPr>
          <w:rFonts w:ascii="Arial" w:hAnsi="Arial" w:cs="Arial"/>
          <w:b/>
          <w:sz w:val="28"/>
          <w:szCs w:val="22"/>
        </w:rPr>
      </w:pPr>
    </w:p>
    <w:p w:rsidR="00E661BC" w:rsidRDefault="00E661BC" w:rsidP="00E661BC">
      <w:pPr>
        <w:jc w:val="center"/>
        <w:rPr>
          <w:rFonts w:ascii="Arial" w:hAnsi="Arial" w:cs="Arial"/>
          <w:b/>
          <w:sz w:val="28"/>
          <w:szCs w:val="22"/>
        </w:rPr>
      </w:pPr>
    </w:p>
    <w:p w:rsidR="00E661BC" w:rsidRDefault="00E661BC" w:rsidP="00E661BC">
      <w:pPr>
        <w:jc w:val="center"/>
        <w:rPr>
          <w:rFonts w:ascii="Arial" w:hAnsi="Arial" w:cs="Arial"/>
          <w:b/>
          <w:sz w:val="28"/>
          <w:szCs w:val="22"/>
        </w:rPr>
      </w:pPr>
    </w:p>
    <w:p w:rsidR="00A86123" w:rsidRDefault="00907461" w:rsidP="00E661BC">
      <w:pPr>
        <w:jc w:val="center"/>
        <w:rPr>
          <w:rFonts w:ascii="Arial" w:hAnsi="Arial" w:cs="Arial"/>
          <w:b/>
          <w:sz w:val="28"/>
          <w:szCs w:val="22"/>
        </w:rPr>
      </w:pPr>
      <w:r>
        <w:rPr>
          <w:rFonts w:ascii="Arial" w:hAnsi="Arial" w:cs="Arial"/>
          <w:b/>
          <w:sz w:val="28"/>
          <w:szCs w:val="22"/>
        </w:rPr>
        <w:t xml:space="preserve">Fiber-Optic Implantation for Chronic </w:t>
      </w:r>
      <w:proofErr w:type="spellStart"/>
      <w:r>
        <w:rPr>
          <w:rFonts w:ascii="Arial" w:hAnsi="Arial" w:cs="Arial"/>
          <w:b/>
          <w:sz w:val="28"/>
          <w:szCs w:val="22"/>
        </w:rPr>
        <w:t>Optogen</w:t>
      </w:r>
      <w:r w:rsidR="00A86123">
        <w:rPr>
          <w:rFonts w:ascii="Arial" w:hAnsi="Arial" w:cs="Arial"/>
          <w:b/>
          <w:sz w:val="28"/>
          <w:szCs w:val="22"/>
        </w:rPr>
        <w:t>e</w:t>
      </w:r>
      <w:r>
        <w:rPr>
          <w:rFonts w:ascii="Arial" w:hAnsi="Arial" w:cs="Arial"/>
          <w:b/>
          <w:sz w:val="28"/>
          <w:szCs w:val="22"/>
        </w:rPr>
        <w:t>tic</w:t>
      </w:r>
      <w:proofErr w:type="spellEnd"/>
      <w:r>
        <w:rPr>
          <w:rFonts w:ascii="Arial" w:hAnsi="Arial" w:cs="Arial"/>
          <w:b/>
          <w:sz w:val="28"/>
          <w:szCs w:val="22"/>
        </w:rPr>
        <w:t xml:space="preserve"> Stimulation </w:t>
      </w:r>
    </w:p>
    <w:p w:rsidR="00A66A9C" w:rsidRDefault="00907461" w:rsidP="00E661BC">
      <w:pPr>
        <w:jc w:val="center"/>
        <w:rPr>
          <w:rFonts w:ascii="Arial" w:hAnsi="Arial" w:cs="Arial"/>
          <w:sz w:val="28"/>
          <w:szCs w:val="22"/>
        </w:rPr>
      </w:pPr>
      <w:proofErr w:type="gramStart"/>
      <w:r>
        <w:rPr>
          <w:rFonts w:ascii="Arial" w:hAnsi="Arial" w:cs="Arial"/>
          <w:b/>
          <w:sz w:val="28"/>
          <w:szCs w:val="22"/>
        </w:rPr>
        <w:t>of</w:t>
      </w:r>
      <w:proofErr w:type="gramEnd"/>
      <w:r>
        <w:rPr>
          <w:rFonts w:ascii="Arial" w:hAnsi="Arial" w:cs="Arial"/>
          <w:b/>
          <w:sz w:val="28"/>
          <w:szCs w:val="22"/>
        </w:rPr>
        <w:t xml:space="preserve"> Brain Tissue</w:t>
      </w:r>
    </w:p>
    <w:p w:rsidR="00A66A9C" w:rsidRDefault="00A66A9C" w:rsidP="00E661BC">
      <w:pPr>
        <w:jc w:val="center"/>
        <w:rPr>
          <w:rFonts w:ascii="Arial" w:hAnsi="Arial" w:cs="Arial"/>
          <w:sz w:val="28"/>
          <w:szCs w:val="22"/>
        </w:rPr>
      </w:pPr>
    </w:p>
    <w:p w:rsidR="00E661BC" w:rsidRDefault="00E661BC" w:rsidP="00E661BC">
      <w:pPr>
        <w:jc w:val="center"/>
        <w:rPr>
          <w:rFonts w:ascii="Arial" w:hAnsi="Arial" w:cs="Arial"/>
          <w:sz w:val="22"/>
          <w:szCs w:val="22"/>
        </w:rPr>
      </w:pPr>
    </w:p>
    <w:p w:rsidR="00E661BC" w:rsidRDefault="00E661BC" w:rsidP="00E661BC">
      <w:pPr>
        <w:jc w:val="center"/>
        <w:rPr>
          <w:rFonts w:ascii="Arial" w:hAnsi="Arial" w:cs="Arial"/>
          <w:sz w:val="22"/>
          <w:szCs w:val="22"/>
        </w:rPr>
      </w:pPr>
    </w:p>
    <w:p w:rsidR="00E661BC" w:rsidRDefault="00E661BC" w:rsidP="00E661BC">
      <w:pPr>
        <w:jc w:val="center"/>
        <w:rPr>
          <w:rFonts w:ascii="Arial" w:hAnsi="Arial" w:cs="Arial"/>
          <w:sz w:val="22"/>
          <w:szCs w:val="22"/>
        </w:rPr>
      </w:pPr>
    </w:p>
    <w:p w:rsidR="00E661BC" w:rsidRDefault="00E661BC" w:rsidP="00E661BC">
      <w:pPr>
        <w:jc w:val="center"/>
        <w:rPr>
          <w:rFonts w:ascii="Arial" w:hAnsi="Arial" w:cs="Arial"/>
          <w:sz w:val="22"/>
          <w:szCs w:val="22"/>
        </w:rPr>
      </w:pPr>
    </w:p>
    <w:p w:rsidR="00E661BC" w:rsidRDefault="00E661BC" w:rsidP="00E661BC">
      <w:pPr>
        <w:jc w:val="center"/>
        <w:rPr>
          <w:rFonts w:ascii="Arial" w:hAnsi="Arial" w:cs="Arial"/>
          <w:sz w:val="22"/>
          <w:szCs w:val="22"/>
        </w:rPr>
      </w:pPr>
    </w:p>
    <w:p w:rsidR="00E661BC" w:rsidRDefault="00E661BC" w:rsidP="00E661BC">
      <w:pPr>
        <w:jc w:val="center"/>
        <w:rPr>
          <w:rFonts w:ascii="Arial" w:hAnsi="Arial" w:cs="Arial"/>
          <w:sz w:val="22"/>
          <w:szCs w:val="22"/>
        </w:rPr>
      </w:pPr>
    </w:p>
    <w:p w:rsidR="00A66A9C" w:rsidRPr="00CE7B03" w:rsidRDefault="00A66A9C" w:rsidP="00E661BC">
      <w:pPr>
        <w:jc w:val="center"/>
        <w:rPr>
          <w:rFonts w:ascii="Arial" w:hAnsi="Arial" w:cs="Arial"/>
          <w:sz w:val="22"/>
          <w:szCs w:val="22"/>
          <w:vertAlign w:val="superscript"/>
        </w:rPr>
      </w:pPr>
      <w:r>
        <w:rPr>
          <w:rFonts w:ascii="Arial" w:hAnsi="Arial" w:cs="Arial"/>
          <w:sz w:val="22"/>
          <w:szCs w:val="22"/>
        </w:rPr>
        <w:t>Kevin Ung</w:t>
      </w:r>
      <w:r w:rsidR="00E6613C">
        <w:rPr>
          <w:rFonts w:ascii="Arial" w:hAnsi="Arial" w:cs="Arial"/>
          <w:sz w:val="22"/>
          <w:szCs w:val="22"/>
          <w:vertAlign w:val="superscript"/>
        </w:rPr>
        <w:t>1</w:t>
      </w:r>
      <w:r w:rsidR="00E6613C">
        <w:rPr>
          <w:rFonts w:ascii="Arial" w:hAnsi="Arial" w:cs="Arial"/>
          <w:sz w:val="22"/>
          <w:szCs w:val="22"/>
        </w:rPr>
        <w:t xml:space="preserve"> and</w:t>
      </w:r>
      <w:r w:rsidR="00CE7B03">
        <w:rPr>
          <w:rFonts w:ascii="Arial" w:hAnsi="Arial" w:cs="Arial"/>
          <w:sz w:val="22"/>
          <w:szCs w:val="22"/>
        </w:rPr>
        <w:t xml:space="preserve"> Benjamin R. Arenkiel</w:t>
      </w:r>
      <w:r w:rsidR="00CE7B03">
        <w:rPr>
          <w:rFonts w:ascii="Arial" w:hAnsi="Arial" w:cs="Arial"/>
          <w:sz w:val="22"/>
          <w:szCs w:val="22"/>
          <w:vertAlign w:val="superscript"/>
        </w:rPr>
        <w:t>1</w:t>
      </w:r>
      <w:proofErr w:type="gramStart"/>
      <w:r w:rsidR="00CE7B03">
        <w:rPr>
          <w:rFonts w:ascii="Arial" w:hAnsi="Arial" w:cs="Arial"/>
          <w:sz w:val="22"/>
          <w:szCs w:val="22"/>
          <w:vertAlign w:val="superscript"/>
        </w:rPr>
        <w:t>,2,3</w:t>
      </w:r>
      <w:proofErr w:type="gramEnd"/>
    </w:p>
    <w:p w:rsidR="00A66A9C" w:rsidRDefault="00A66A9C" w:rsidP="00E661BC">
      <w:pPr>
        <w:jc w:val="center"/>
        <w:rPr>
          <w:rFonts w:ascii="Arial" w:hAnsi="Arial" w:cs="Arial"/>
          <w:sz w:val="22"/>
          <w:szCs w:val="22"/>
        </w:rPr>
      </w:pPr>
    </w:p>
    <w:p w:rsidR="00CE7B03" w:rsidRDefault="00CE7B03" w:rsidP="00E661BC">
      <w:pPr>
        <w:jc w:val="center"/>
        <w:rPr>
          <w:rFonts w:ascii="Arial" w:hAnsi="Arial" w:cs="Arial"/>
          <w:sz w:val="22"/>
          <w:szCs w:val="22"/>
        </w:rPr>
      </w:pPr>
      <w:r>
        <w:rPr>
          <w:rFonts w:ascii="Arial" w:hAnsi="Arial" w:cs="Arial"/>
          <w:sz w:val="22"/>
          <w:szCs w:val="22"/>
          <w:vertAlign w:val="superscript"/>
        </w:rPr>
        <w:t>1</w:t>
      </w:r>
      <w:r>
        <w:rPr>
          <w:rFonts w:ascii="Arial" w:hAnsi="Arial" w:cs="Arial"/>
          <w:sz w:val="22"/>
          <w:szCs w:val="22"/>
        </w:rPr>
        <w:t>Department of Molecular &amp;</w:t>
      </w:r>
      <w:r w:rsidR="00A66A9C">
        <w:rPr>
          <w:rFonts w:ascii="Arial" w:hAnsi="Arial" w:cs="Arial"/>
          <w:sz w:val="22"/>
          <w:szCs w:val="22"/>
        </w:rPr>
        <w:t xml:space="preserve"> Human Genetics</w:t>
      </w:r>
      <w:r>
        <w:rPr>
          <w:rFonts w:ascii="Arial" w:hAnsi="Arial" w:cs="Arial"/>
          <w:sz w:val="22"/>
          <w:szCs w:val="22"/>
        </w:rPr>
        <w:t>, Baylor College of Medicine (BCM)</w:t>
      </w:r>
    </w:p>
    <w:p w:rsidR="00CE7B03" w:rsidRDefault="00CE7B03" w:rsidP="00E661BC">
      <w:pPr>
        <w:jc w:val="center"/>
        <w:rPr>
          <w:rFonts w:ascii="Arial" w:hAnsi="Arial" w:cs="Arial"/>
          <w:sz w:val="22"/>
          <w:szCs w:val="22"/>
        </w:rPr>
      </w:pPr>
    </w:p>
    <w:p w:rsidR="00CE7B03" w:rsidRDefault="00CE7B03" w:rsidP="00E661BC">
      <w:pPr>
        <w:jc w:val="center"/>
        <w:rPr>
          <w:rFonts w:ascii="Arial" w:hAnsi="Arial" w:cs="Arial"/>
          <w:sz w:val="22"/>
          <w:szCs w:val="22"/>
        </w:rPr>
      </w:pPr>
      <w:r>
        <w:rPr>
          <w:rFonts w:ascii="Arial" w:hAnsi="Arial" w:cs="Arial"/>
          <w:sz w:val="22"/>
          <w:szCs w:val="22"/>
          <w:vertAlign w:val="superscript"/>
        </w:rPr>
        <w:t>2</w:t>
      </w:r>
      <w:r>
        <w:rPr>
          <w:rFonts w:ascii="Arial" w:hAnsi="Arial" w:cs="Arial"/>
          <w:sz w:val="22"/>
          <w:szCs w:val="22"/>
        </w:rPr>
        <w:t>Department of Neuroscience, Baylor College of Medicine (BCM)</w:t>
      </w:r>
    </w:p>
    <w:p w:rsidR="00CE7B03" w:rsidRDefault="00CE7B03" w:rsidP="00E661BC">
      <w:pPr>
        <w:jc w:val="center"/>
        <w:rPr>
          <w:rFonts w:ascii="Arial" w:hAnsi="Arial" w:cs="Arial"/>
          <w:sz w:val="22"/>
          <w:szCs w:val="22"/>
        </w:rPr>
      </w:pPr>
    </w:p>
    <w:p w:rsidR="00A66A9C" w:rsidRDefault="00CE7B03" w:rsidP="00E661BC">
      <w:pPr>
        <w:jc w:val="center"/>
        <w:rPr>
          <w:rFonts w:ascii="Arial" w:hAnsi="Arial" w:cs="Arial"/>
          <w:sz w:val="22"/>
          <w:szCs w:val="22"/>
        </w:rPr>
      </w:pPr>
      <w:r>
        <w:rPr>
          <w:rFonts w:ascii="Arial" w:hAnsi="Arial" w:cs="Arial"/>
          <w:sz w:val="22"/>
          <w:szCs w:val="22"/>
          <w:vertAlign w:val="superscript"/>
        </w:rPr>
        <w:t>3</w:t>
      </w:r>
      <w:r>
        <w:rPr>
          <w:rFonts w:ascii="Arial" w:hAnsi="Arial" w:cs="Arial"/>
          <w:sz w:val="22"/>
          <w:szCs w:val="22"/>
        </w:rPr>
        <w:t>Jan and Dan Duncan Neurological Research Institute, Texas Children’s Hospital</w:t>
      </w:r>
    </w:p>
    <w:p w:rsidR="00A66A9C" w:rsidRDefault="00A66A9C" w:rsidP="00E661BC">
      <w:pPr>
        <w:jc w:val="center"/>
        <w:rPr>
          <w:rFonts w:ascii="Arial" w:hAnsi="Arial" w:cs="Arial"/>
          <w:sz w:val="22"/>
          <w:szCs w:val="22"/>
        </w:rPr>
      </w:pPr>
    </w:p>
    <w:p w:rsidR="002A69FE" w:rsidRPr="00A66A9C" w:rsidRDefault="00CE7B03" w:rsidP="00E661BC">
      <w:pPr>
        <w:jc w:val="center"/>
        <w:rPr>
          <w:rFonts w:ascii="Arial" w:hAnsi="Arial" w:cs="Arial"/>
          <w:sz w:val="22"/>
          <w:szCs w:val="22"/>
        </w:rPr>
      </w:pPr>
      <w:r>
        <w:rPr>
          <w:rFonts w:ascii="Arial" w:hAnsi="Arial" w:cs="Arial"/>
          <w:sz w:val="22"/>
          <w:szCs w:val="22"/>
        </w:rPr>
        <w:t>Corr</w:t>
      </w:r>
      <w:r w:rsidR="00E6613C">
        <w:rPr>
          <w:rFonts w:ascii="Arial" w:hAnsi="Arial" w:cs="Arial"/>
          <w:sz w:val="22"/>
          <w:szCs w:val="22"/>
        </w:rPr>
        <w:t>e</w:t>
      </w:r>
      <w:r>
        <w:rPr>
          <w:rFonts w:ascii="Arial" w:hAnsi="Arial" w:cs="Arial"/>
          <w:sz w:val="22"/>
          <w:szCs w:val="22"/>
        </w:rPr>
        <w:t>spondence to: Benjamin R. Arenkiel at arenkiel@bcm.edu</w:t>
      </w:r>
    </w:p>
    <w:p w:rsidR="002A69FE" w:rsidRDefault="002A69FE" w:rsidP="00D46196">
      <w:pPr>
        <w:jc w:val="center"/>
        <w:rPr>
          <w:rFonts w:ascii="Arial" w:hAnsi="Arial" w:cs="Arial"/>
          <w:b/>
          <w:sz w:val="22"/>
          <w:szCs w:val="22"/>
        </w:rPr>
      </w:pPr>
    </w:p>
    <w:p w:rsidR="002A69FE" w:rsidRPr="00CE7B03" w:rsidRDefault="002A69FE" w:rsidP="00CE7B03">
      <w:pPr>
        <w:rPr>
          <w:rFonts w:ascii="Arial" w:hAnsi="Arial" w:cs="Arial"/>
          <w:sz w:val="22"/>
          <w:szCs w:val="22"/>
        </w:rPr>
      </w:pPr>
    </w:p>
    <w:p w:rsidR="00C01DF7" w:rsidRDefault="00C01DF7" w:rsidP="00435A48">
      <w:pPr>
        <w:rPr>
          <w:rFonts w:ascii="Arial" w:hAnsi="Arial" w:cs="Arial"/>
          <w:b/>
          <w:sz w:val="22"/>
          <w:szCs w:val="22"/>
        </w:rPr>
      </w:pPr>
    </w:p>
    <w:p w:rsidR="00C01DF7" w:rsidRDefault="00C01DF7" w:rsidP="00435A48">
      <w:pPr>
        <w:rPr>
          <w:rFonts w:ascii="Arial" w:hAnsi="Arial" w:cs="Arial"/>
          <w:b/>
          <w:sz w:val="22"/>
          <w:szCs w:val="22"/>
        </w:rPr>
      </w:pPr>
    </w:p>
    <w:p w:rsidR="00C01DF7" w:rsidRDefault="00C01DF7" w:rsidP="00435A48">
      <w:pPr>
        <w:rPr>
          <w:rFonts w:ascii="Arial" w:hAnsi="Arial" w:cs="Arial"/>
          <w:b/>
          <w:sz w:val="22"/>
          <w:szCs w:val="22"/>
        </w:rPr>
      </w:pPr>
    </w:p>
    <w:p w:rsidR="00C01DF7" w:rsidRDefault="00C01DF7" w:rsidP="00435A48">
      <w:pPr>
        <w:rPr>
          <w:rFonts w:ascii="Arial" w:hAnsi="Arial" w:cs="Arial"/>
          <w:b/>
          <w:sz w:val="22"/>
          <w:szCs w:val="22"/>
        </w:rPr>
      </w:pPr>
    </w:p>
    <w:p w:rsidR="002A69FE" w:rsidRDefault="002A69FE" w:rsidP="00435A48">
      <w:pPr>
        <w:rPr>
          <w:rFonts w:ascii="Arial" w:hAnsi="Arial" w:cs="Arial"/>
          <w:b/>
          <w:sz w:val="22"/>
          <w:szCs w:val="22"/>
        </w:rPr>
      </w:pPr>
    </w:p>
    <w:p w:rsidR="002A69FE" w:rsidRDefault="002A69FE" w:rsidP="00D46196">
      <w:pPr>
        <w:jc w:val="center"/>
        <w:rPr>
          <w:rFonts w:ascii="Arial" w:hAnsi="Arial" w:cs="Arial"/>
          <w:b/>
          <w:sz w:val="22"/>
          <w:szCs w:val="22"/>
        </w:rPr>
      </w:pPr>
    </w:p>
    <w:p w:rsidR="00E661BC" w:rsidRDefault="00E661BC" w:rsidP="00D46196">
      <w:pPr>
        <w:rPr>
          <w:rFonts w:ascii="Arial" w:hAnsi="Arial" w:cs="Arial"/>
          <w:sz w:val="22"/>
          <w:szCs w:val="22"/>
        </w:rPr>
      </w:pPr>
    </w:p>
    <w:p w:rsidR="00E661BC" w:rsidRDefault="00E661BC" w:rsidP="00D46196">
      <w:pPr>
        <w:rPr>
          <w:rFonts w:ascii="Arial" w:hAnsi="Arial" w:cs="Arial"/>
          <w:sz w:val="22"/>
          <w:szCs w:val="22"/>
        </w:rPr>
      </w:pPr>
    </w:p>
    <w:p w:rsidR="00E661BC" w:rsidRDefault="00E661BC" w:rsidP="00D46196">
      <w:pPr>
        <w:rPr>
          <w:rFonts w:ascii="Arial" w:hAnsi="Arial" w:cs="Arial"/>
          <w:sz w:val="22"/>
          <w:szCs w:val="22"/>
        </w:rPr>
      </w:pPr>
    </w:p>
    <w:p w:rsidR="00E661BC" w:rsidRDefault="00E661BC" w:rsidP="00D46196">
      <w:pPr>
        <w:rPr>
          <w:rFonts w:ascii="Arial" w:hAnsi="Arial" w:cs="Arial"/>
          <w:sz w:val="22"/>
          <w:szCs w:val="22"/>
        </w:rPr>
      </w:pPr>
    </w:p>
    <w:p w:rsidR="00615197" w:rsidRPr="00615197" w:rsidRDefault="00615197" w:rsidP="00D46196">
      <w:pPr>
        <w:rPr>
          <w:rFonts w:ascii="Arial" w:hAnsi="Arial" w:cs="Arial"/>
          <w:sz w:val="22"/>
          <w:szCs w:val="22"/>
        </w:rPr>
      </w:pPr>
      <w:r>
        <w:rPr>
          <w:rFonts w:ascii="Arial" w:hAnsi="Arial" w:cs="Arial"/>
          <w:sz w:val="22"/>
          <w:szCs w:val="22"/>
        </w:rPr>
        <w:t xml:space="preserve">Keywords: Neuroscience, </w:t>
      </w:r>
      <w:proofErr w:type="spellStart"/>
      <w:r>
        <w:rPr>
          <w:rFonts w:ascii="Arial" w:hAnsi="Arial" w:cs="Arial"/>
          <w:sz w:val="22"/>
          <w:szCs w:val="22"/>
        </w:rPr>
        <w:t>optogenetics</w:t>
      </w:r>
      <w:proofErr w:type="spellEnd"/>
      <w:r>
        <w:rPr>
          <w:rFonts w:ascii="Arial" w:hAnsi="Arial" w:cs="Arial"/>
          <w:sz w:val="22"/>
          <w:szCs w:val="22"/>
        </w:rPr>
        <w:t>, fiber optics, implantation, neur</w:t>
      </w:r>
      <w:r w:rsidR="00D671EB">
        <w:rPr>
          <w:rFonts w:ascii="Arial" w:hAnsi="Arial" w:cs="Arial"/>
          <w:sz w:val="22"/>
          <w:szCs w:val="22"/>
        </w:rPr>
        <w:t>on</w:t>
      </w:r>
      <w:r>
        <w:rPr>
          <w:rFonts w:ascii="Arial" w:hAnsi="Arial" w:cs="Arial"/>
          <w:sz w:val="22"/>
          <w:szCs w:val="22"/>
        </w:rPr>
        <w:t>al circuit</w:t>
      </w:r>
      <w:r w:rsidR="00D671EB">
        <w:rPr>
          <w:rFonts w:ascii="Arial" w:hAnsi="Arial" w:cs="Arial"/>
          <w:sz w:val="22"/>
          <w:szCs w:val="22"/>
        </w:rPr>
        <w:t>ry</w:t>
      </w:r>
      <w:r w:rsidR="00617131">
        <w:rPr>
          <w:rFonts w:ascii="Arial" w:hAnsi="Arial" w:cs="Arial"/>
          <w:sz w:val="22"/>
          <w:szCs w:val="22"/>
        </w:rPr>
        <w:t>, chronic stimulation</w:t>
      </w:r>
    </w:p>
    <w:p w:rsidR="00615197" w:rsidRDefault="00615197" w:rsidP="00D46196">
      <w:pPr>
        <w:rPr>
          <w:rFonts w:ascii="Arial" w:hAnsi="Arial" w:cs="Arial"/>
          <w:b/>
          <w:sz w:val="22"/>
          <w:szCs w:val="22"/>
          <w:u w:val="single"/>
        </w:rPr>
      </w:pPr>
    </w:p>
    <w:p w:rsidR="00E661BC" w:rsidRDefault="00E661BC">
      <w:pPr>
        <w:spacing w:line="480" w:lineRule="auto"/>
        <w:rPr>
          <w:rFonts w:ascii="Arial" w:hAnsi="Arial" w:cs="Arial"/>
          <w:b/>
          <w:sz w:val="22"/>
          <w:szCs w:val="22"/>
          <w:u w:val="single"/>
        </w:rPr>
      </w:pPr>
    </w:p>
    <w:p w:rsidR="00E661BC" w:rsidRDefault="00E661BC">
      <w:pPr>
        <w:spacing w:line="480" w:lineRule="auto"/>
        <w:rPr>
          <w:rFonts w:ascii="Arial" w:hAnsi="Arial" w:cs="Arial"/>
          <w:b/>
          <w:sz w:val="22"/>
          <w:szCs w:val="22"/>
          <w:u w:val="single"/>
        </w:rPr>
      </w:pPr>
    </w:p>
    <w:p w:rsidR="00D42F7B" w:rsidRDefault="00BC56C9">
      <w:pPr>
        <w:spacing w:line="480" w:lineRule="auto"/>
        <w:rPr>
          <w:rFonts w:ascii="Arial" w:hAnsi="Arial" w:cs="Arial"/>
          <w:sz w:val="22"/>
          <w:szCs w:val="22"/>
        </w:rPr>
      </w:pPr>
      <w:r>
        <w:rPr>
          <w:rFonts w:ascii="Arial" w:hAnsi="Arial" w:cs="Arial"/>
          <w:b/>
          <w:sz w:val="22"/>
          <w:szCs w:val="22"/>
          <w:u w:val="single"/>
        </w:rPr>
        <w:t>Short Abstract</w:t>
      </w:r>
    </w:p>
    <w:p w:rsidR="00D42F7B" w:rsidRDefault="00B21DAC">
      <w:pPr>
        <w:spacing w:line="480" w:lineRule="auto"/>
        <w:rPr>
          <w:rFonts w:ascii="Arial" w:hAnsi="Arial" w:cs="Arial"/>
          <w:sz w:val="22"/>
          <w:szCs w:val="22"/>
        </w:rPr>
      </w:pPr>
      <w:r>
        <w:rPr>
          <w:rFonts w:ascii="Arial" w:hAnsi="Arial" w:cs="Arial"/>
          <w:sz w:val="22"/>
          <w:szCs w:val="22"/>
        </w:rPr>
        <w:t xml:space="preserve">The development of </w:t>
      </w:r>
      <w:proofErr w:type="spellStart"/>
      <w:r>
        <w:rPr>
          <w:rFonts w:ascii="Arial" w:hAnsi="Arial" w:cs="Arial"/>
          <w:sz w:val="22"/>
          <w:szCs w:val="22"/>
        </w:rPr>
        <w:t>o</w:t>
      </w:r>
      <w:r w:rsidR="00BC56C9">
        <w:rPr>
          <w:rFonts w:ascii="Arial" w:hAnsi="Arial" w:cs="Arial"/>
          <w:sz w:val="22"/>
          <w:szCs w:val="22"/>
        </w:rPr>
        <w:t>ptogenetics</w:t>
      </w:r>
      <w:proofErr w:type="spellEnd"/>
      <w:r w:rsidR="00E6613C">
        <w:rPr>
          <w:rFonts w:ascii="Arial" w:hAnsi="Arial" w:cs="Arial"/>
          <w:sz w:val="22"/>
          <w:szCs w:val="22"/>
        </w:rPr>
        <w:t xml:space="preserve"> now provides the means</w:t>
      </w:r>
      <w:r w:rsidR="00BC56C9">
        <w:rPr>
          <w:rFonts w:ascii="Arial" w:hAnsi="Arial" w:cs="Arial"/>
          <w:sz w:val="22"/>
          <w:szCs w:val="22"/>
        </w:rPr>
        <w:t xml:space="preserve"> to precisely stimulate genetically defined neurons and circuits, both </w:t>
      </w:r>
      <w:r w:rsidR="00BC56C9">
        <w:rPr>
          <w:rFonts w:ascii="Arial" w:hAnsi="Arial" w:cs="Arial"/>
          <w:i/>
          <w:sz w:val="22"/>
          <w:szCs w:val="22"/>
        </w:rPr>
        <w:t>in vitro</w:t>
      </w:r>
      <w:r w:rsidR="00BC56C9">
        <w:rPr>
          <w:rFonts w:ascii="Arial" w:hAnsi="Arial" w:cs="Arial"/>
          <w:sz w:val="22"/>
          <w:szCs w:val="22"/>
        </w:rPr>
        <w:t xml:space="preserve"> and </w:t>
      </w:r>
      <w:r w:rsidR="00BC56C9">
        <w:rPr>
          <w:rFonts w:ascii="Arial" w:hAnsi="Arial" w:cs="Arial"/>
          <w:i/>
          <w:sz w:val="22"/>
          <w:szCs w:val="22"/>
        </w:rPr>
        <w:t>in vivo</w:t>
      </w:r>
      <w:r w:rsidR="00D42F7B">
        <w:rPr>
          <w:rFonts w:ascii="Arial" w:hAnsi="Arial" w:cs="Arial"/>
          <w:sz w:val="22"/>
          <w:szCs w:val="22"/>
        </w:rPr>
        <w:t>.</w:t>
      </w:r>
      <w:r w:rsidR="00BC56C9" w:rsidRPr="00E6613C">
        <w:rPr>
          <w:rFonts w:ascii="Arial" w:hAnsi="Arial" w:cs="Arial"/>
          <w:sz w:val="22"/>
          <w:szCs w:val="22"/>
        </w:rPr>
        <w:t xml:space="preserve"> </w:t>
      </w:r>
      <w:ins w:id="0" w:author="Benjamin Arenkiel" w:date="2012-05-15T12:12:00Z">
        <w:r w:rsidR="00DE1832">
          <w:rPr>
            <w:rFonts w:ascii="Arial" w:hAnsi="Arial" w:cs="Arial"/>
            <w:sz w:val="22"/>
            <w:szCs w:val="22"/>
          </w:rPr>
          <w:t xml:space="preserve"> </w:t>
        </w:r>
      </w:ins>
      <w:r w:rsidR="00BC56C9">
        <w:rPr>
          <w:rFonts w:ascii="Arial" w:hAnsi="Arial" w:cs="Arial"/>
          <w:sz w:val="22"/>
          <w:szCs w:val="22"/>
        </w:rPr>
        <w:t>Here we describe</w:t>
      </w:r>
      <w:r w:rsidR="00615197">
        <w:rPr>
          <w:rFonts w:ascii="Arial" w:hAnsi="Arial" w:cs="Arial"/>
          <w:sz w:val="22"/>
          <w:szCs w:val="22"/>
        </w:rPr>
        <w:t xml:space="preserve"> the assembly and implantation of a fiber optic for chronic </w:t>
      </w:r>
      <w:r w:rsidR="001E7E19">
        <w:rPr>
          <w:rFonts w:ascii="Arial" w:hAnsi="Arial" w:cs="Arial"/>
          <w:sz w:val="22"/>
          <w:szCs w:val="22"/>
        </w:rPr>
        <w:t>photo</w:t>
      </w:r>
      <w:r w:rsidR="00615197">
        <w:rPr>
          <w:rFonts w:ascii="Arial" w:hAnsi="Arial" w:cs="Arial"/>
          <w:sz w:val="22"/>
          <w:szCs w:val="22"/>
        </w:rPr>
        <w:t>stimulation of brain tissue.</w:t>
      </w:r>
    </w:p>
    <w:p w:rsidR="00D42F7B" w:rsidRDefault="00BC56C9">
      <w:pPr>
        <w:spacing w:line="480" w:lineRule="auto"/>
        <w:rPr>
          <w:rFonts w:ascii="Arial" w:hAnsi="Arial" w:cs="Arial"/>
          <w:sz w:val="22"/>
          <w:szCs w:val="22"/>
        </w:rPr>
      </w:pPr>
      <w:r>
        <w:rPr>
          <w:rFonts w:ascii="Arial" w:hAnsi="Arial" w:cs="Arial"/>
          <w:b/>
          <w:sz w:val="22"/>
          <w:szCs w:val="22"/>
          <w:u w:val="single"/>
        </w:rPr>
        <w:lastRenderedPageBreak/>
        <w:t>Long Abstract</w:t>
      </w:r>
    </w:p>
    <w:p w:rsidR="00D42F7B" w:rsidRDefault="00D46196">
      <w:pPr>
        <w:spacing w:line="480" w:lineRule="auto"/>
        <w:rPr>
          <w:rFonts w:ascii="Arial" w:hAnsi="Arial" w:cs="Arial"/>
          <w:sz w:val="22"/>
          <w:szCs w:val="22"/>
        </w:rPr>
      </w:pPr>
      <w:r w:rsidRPr="00D46196">
        <w:rPr>
          <w:rFonts w:ascii="Arial" w:hAnsi="Arial" w:cs="Arial"/>
          <w:sz w:val="22"/>
          <w:szCs w:val="22"/>
        </w:rPr>
        <w:t>Elucidating patterns of neurona</w:t>
      </w:r>
      <w:r w:rsidR="0047605A">
        <w:rPr>
          <w:rFonts w:ascii="Arial" w:hAnsi="Arial" w:cs="Arial"/>
          <w:sz w:val="22"/>
          <w:szCs w:val="22"/>
        </w:rPr>
        <w:t xml:space="preserve">l connectivity has been a </w:t>
      </w:r>
      <w:r w:rsidR="00C517EB">
        <w:rPr>
          <w:rFonts w:ascii="Arial" w:hAnsi="Arial" w:cs="Arial"/>
          <w:sz w:val="22"/>
          <w:szCs w:val="22"/>
        </w:rPr>
        <w:t>challenge</w:t>
      </w:r>
      <w:r w:rsidRPr="00D46196">
        <w:rPr>
          <w:rFonts w:ascii="Arial" w:hAnsi="Arial" w:cs="Arial"/>
          <w:sz w:val="22"/>
          <w:szCs w:val="22"/>
        </w:rPr>
        <w:t xml:space="preserve"> for both cl</w:t>
      </w:r>
      <w:r w:rsidR="00354A5A">
        <w:rPr>
          <w:rFonts w:ascii="Arial" w:hAnsi="Arial" w:cs="Arial"/>
          <w:sz w:val="22"/>
          <w:szCs w:val="22"/>
        </w:rPr>
        <w:t>inical and basic neuroscience.</w:t>
      </w:r>
      <w:r w:rsidR="00E6613C">
        <w:rPr>
          <w:rFonts w:ascii="Arial" w:hAnsi="Arial" w:cs="Arial"/>
          <w:sz w:val="22"/>
          <w:szCs w:val="22"/>
        </w:rPr>
        <w:t xml:space="preserve"> </w:t>
      </w:r>
      <w:r w:rsidR="00354A5A">
        <w:rPr>
          <w:rFonts w:ascii="Arial" w:hAnsi="Arial" w:cs="Arial"/>
          <w:sz w:val="22"/>
          <w:szCs w:val="22"/>
        </w:rPr>
        <w:t xml:space="preserve"> </w:t>
      </w:r>
      <w:r w:rsidR="00ED797D" w:rsidRPr="00D46196">
        <w:rPr>
          <w:rFonts w:ascii="Arial" w:hAnsi="Arial" w:cs="Arial"/>
          <w:sz w:val="22"/>
          <w:szCs w:val="22"/>
        </w:rPr>
        <w:t>Electrophysiology</w:t>
      </w:r>
      <w:r w:rsidR="006B111C" w:rsidRPr="00D46196">
        <w:rPr>
          <w:rFonts w:ascii="Arial" w:hAnsi="Arial" w:cs="Arial"/>
          <w:sz w:val="22"/>
          <w:szCs w:val="22"/>
        </w:rPr>
        <w:t xml:space="preserve"> has been</w:t>
      </w:r>
      <w:r w:rsidR="00ED797D" w:rsidRPr="00D46196">
        <w:rPr>
          <w:rFonts w:ascii="Arial" w:hAnsi="Arial" w:cs="Arial"/>
          <w:sz w:val="22"/>
          <w:szCs w:val="22"/>
        </w:rPr>
        <w:t xml:space="preserve"> the gold standard for </w:t>
      </w:r>
      <w:r w:rsidR="006B111C" w:rsidRPr="00D46196">
        <w:rPr>
          <w:rFonts w:ascii="Arial" w:hAnsi="Arial" w:cs="Arial"/>
          <w:sz w:val="22"/>
          <w:szCs w:val="22"/>
        </w:rPr>
        <w:t xml:space="preserve">analyzing </w:t>
      </w:r>
      <w:r w:rsidR="00C517EB">
        <w:rPr>
          <w:rFonts w:ascii="Arial" w:hAnsi="Arial" w:cs="Arial"/>
          <w:sz w:val="22"/>
          <w:szCs w:val="22"/>
        </w:rPr>
        <w:t xml:space="preserve">patterns of </w:t>
      </w:r>
      <w:r w:rsidRPr="00D46196">
        <w:rPr>
          <w:rFonts w:ascii="Arial" w:hAnsi="Arial" w:cs="Arial"/>
          <w:sz w:val="22"/>
          <w:szCs w:val="22"/>
        </w:rPr>
        <w:t>synaptic</w:t>
      </w:r>
      <w:r w:rsidR="006B111C" w:rsidRPr="00D46196">
        <w:rPr>
          <w:rFonts w:ascii="Arial" w:hAnsi="Arial" w:cs="Arial"/>
          <w:sz w:val="22"/>
          <w:szCs w:val="22"/>
        </w:rPr>
        <w:t xml:space="preserve"> connectivity</w:t>
      </w:r>
      <w:r w:rsidR="00C517EB">
        <w:rPr>
          <w:rFonts w:ascii="Arial" w:hAnsi="Arial" w:cs="Arial"/>
          <w:sz w:val="22"/>
          <w:szCs w:val="22"/>
        </w:rPr>
        <w:t>, but</w:t>
      </w:r>
      <w:r w:rsidR="006B111C" w:rsidRPr="00D46196">
        <w:rPr>
          <w:rFonts w:ascii="Arial" w:hAnsi="Arial" w:cs="Arial"/>
          <w:sz w:val="22"/>
          <w:szCs w:val="22"/>
        </w:rPr>
        <w:t xml:space="preserve"> paired </w:t>
      </w:r>
      <w:r w:rsidRPr="00D46196">
        <w:rPr>
          <w:rFonts w:ascii="Arial" w:hAnsi="Arial" w:cs="Arial"/>
          <w:sz w:val="22"/>
          <w:szCs w:val="22"/>
        </w:rPr>
        <w:t>electrophysiological recordings can be both cumbersome and experimentally limiting</w:t>
      </w:r>
      <w:r w:rsidR="006B111C" w:rsidRPr="00D46196">
        <w:rPr>
          <w:rFonts w:ascii="Arial" w:hAnsi="Arial" w:cs="Arial"/>
          <w:sz w:val="22"/>
          <w:szCs w:val="22"/>
        </w:rPr>
        <w:t xml:space="preserve">. </w:t>
      </w:r>
      <w:r w:rsidR="00E6613C">
        <w:rPr>
          <w:rFonts w:ascii="Arial" w:hAnsi="Arial" w:cs="Arial"/>
          <w:sz w:val="22"/>
          <w:szCs w:val="22"/>
        </w:rPr>
        <w:t xml:space="preserve"> </w:t>
      </w:r>
      <w:r w:rsidR="007C54AE" w:rsidRPr="00D46196">
        <w:rPr>
          <w:rFonts w:ascii="Arial" w:hAnsi="Arial" w:cs="Arial"/>
          <w:sz w:val="22"/>
          <w:szCs w:val="22"/>
        </w:rPr>
        <w:t xml:space="preserve">The development of </w:t>
      </w:r>
      <w:proofErr w:type="spellStart"/>
      <w:r w:rsidR="007C54AE" w:rsidRPr="00D46196">
        <w:rPr>
          <w:rFonts w:ascii="Arial" w:hAnsi="Arial" w:cs="Arial"/>
          <w:sz w:val="22"/>
          <w:szCs w:val="22"/>
        </w:rPr>
        <w:t>optogenetics</w:t>
      </w:r>
      <w:proofErr w:type="spellEnd"/>
      <w:r w:rsidR="007C54AE" w:rsidRPr="00D46196">
        <w:rPr>
          <w:rFonts w:ascii="Arial" w:hAnsi="Arial" w:cs="Arial"/>
          <w:sz w:val="22"/>
          <w:szCs w:val="22"/>
        </w:rPr>
        <w:t xml:space="preserve"> has </w:t>
      </w:r>
      <w:r w:rsidR="000B5557" w:rsidRPr="00D46196">
        <w:rPr>
          <w:rFonts w:ascii="Arial" w:hAnsi="Arial" w:cs="Arial"/>
          <w:sz w:val="22"/>
          <w:szCs w:val="22"/>
        </w:rPr>
        <w:t>introduced a</w:t>
      </w:r>
      <w:r w:rsidRPr="00D46196">
        <w:rPr>
          <w:rFonts w:ascii="Arial" w:hAnsi="Arial" w:cs="Arial"/>
          <w:sz w:val="22"/>
          <w:szCs w:val="22"/>
        </w:rPr>
        <w:t>n elegant</w:t>
      </w:r>
      <w:r w:rsidR="00F24961" w:rsidRPr="00D46196">
        <w:rPr>
          <w:rFonts w:ascii="Arial" w:hAnsi="Arial" w:cs="Arial"/>
          <w:sz w:val="22"/>
          <w:szCs w:val="22"/>
        </w:rPr>
        <w:t xml:space="preserve"> </w:t>
      </w:r>
      <w:r w:rsidR="0051394B">
        <w:rPr>
          <w:rFonts w:ascii="Arial" w:hAnsi="Arial" w:cs="Arial"/>
          <w:sz w:val="22"/>
          <w:szCs w:val="22"/>
        </w:rPr>
        <w:t xml:space="preserve">method to </w:t>
      </w:r>
      <w:r w:rsidR="000B5557" w:rsidRPr="00D46196">
        <w:rPr>
          <w:rFonts w:ascii="Arial" w:hAnsi="Arial" w:cs="Arial"/>
          <w:sz w:val="22"/>
          <w:szCs w:val="22"/>
        </w:rPr>
        <w:t>stimulate</w:t>
      </w:r>
      <w:r w:rsidR="006B111C" w:rsidRPr="00D46196">
        <w:rPr>
          <w:rFonts w:ascii="Arial" w:hAnsi="Arial" w:cs="Arial"/>
          <w:sz w:val="22"/>
          <w:szCs w:val="22"/>
        </w:rPr>
        <w:t xml:space="preserve"> neurons</w:t>
      </w:r>
      <w:r w:rsidR="00C517EB">
        <w:rPr>
          <w:rFonts w:ascii="Arial" w:hAnsi="Arial" w:cs="Arial"/>
          <w:sz w:val="22"/>
          <w:szCs w:val="22"/>
        </w:rPr>
        <w:t xml:space="preserve"> and circuits</w:t>
      </w:r>
      <w:r w:rsidR="006B111C" w:rsidRPr="00D46196">
        <w:rPr>
          <w:rFonts w:ascii="Arial" w:hAnsi="Arial" w:cs="Arial"/>
          <w:sz w:val="22"/>
          <w:szCs w:val="22"/>
        </w:rPr>
        <w:t xml:space="preserve">, both </w:t>
      </w:r>
      <w:r w:rsidR="006B111C" w:rsidRPr="00D46196">
        <w:rPr>
          <w:rFonts w:ascii="Arial" w:hAnsi="Arial" w:cs="Arial"/>
          <w:i/>
          <w:sz w:val="22"/>
          <w:szCs w:val="22"/>
        </w:rPr>
        <w:t>in vitro</w:t>
      </w:r>
      <w:r w:rsidR="008D7D5D">
        <w:rPr>
          <w:rFonts w:ascii="Arial" w:hAnsi="Arial" w:cs="Arial"/>
          <w:sz w:val="22"/>
          <w:szCs w:val="22"/>
          <w:vertAlign w:val="superscript"/>
        </w:rPr>
        <w:t>1</w:t>
      </w:r>
      <w:r w:rsidR="006B111C" w:rsidRPr="00D46196">
        <w:rPr>
          <w:rFonts w:ascii="Arial" w:hAnsi="Arial" w:cs="Arial"/>
          <w:sz w:val="22"/>
          <w:szCs w:val="22"/>
        </w:rPr>
        <w:t xml:space="preserve"> and </w:t>
      </w:r>
      <w:r w:rsidR="006B111C" w:rsidRPr="00D46196">
        <w:rPr>
          <w:rFonts w:ascii="Arial" w:hAnsi="Arial" w:cs="Arial"/>
          <w:i/>
          <w:sz w:val="22"/>
          <w:szCs w:val="22"/>
        </w:rPr>
        <w:t>in vivo</w:t>
      </w:r>
      <w:r w:rsidR="008D7D5D">
        <w:rPr>
          <w:rFonts w:ascii="Arial" w:hAnsi="Arial" w:cs="Arial"/>
          <w:sz w:val="22"/>
          <w:szCs w:val="22"/>
          <w:vertAlign w:val="superscript"/>
        </w:rPr>
        <w:t>2</w:t>
      </w:r>
      <w:proofErr w:type="gramStart"/>
      <w:r w:rsidR="0035632D">
        <w:rPr>
          <w:rFonts w:ascii="Arial" w:hAnsi="Arial" w:cs="Arial"/>
          <w:sz w:val="22"/>
          <w:szCs w:val="22"/>
          <w:vertAlign w:val="superscript"/>
        </w:rPr>
        <w:t>,3</w:t>
      </w:r>
      <w:proofErr w:type="gramEnd"/>
      <w:r w:rsidR="00713548">
        <w:rPr>
          <w:rFonts w:ascii="Arial" w:hAnsi="Arial" w:cs="Arial"/>
          <w:sz w:val="22"/>
          <w:szCs w:val="22"/>
        </w:rPr>
        <w:t xml:space="preserve">. </w:t>
      </w:r>
      <w:ins w:id="1" w:author="Benjamin Arenkiel" w:date="2012-05-15T12:12:00Z">
        <w:r w:rsidR="00DE1832">
          <w:rPr>
            <w:rFonts w:ascii="Arial" w:hAnsi="Arial" w:cs="Arial"/>
            <w:sz w:val="22"/>
            <w:szCs w:val="22"/>
          </w:rPr>
          <w:t xml:space="preserve"> </w:t>
        </w:r>
      </w:ins>
      <w:r w:rsidR="00F95F2A">
        <w:rPr>
          <w:rFonts w:ascii="Arial" w:hAnsi="Arial" w:cs="Arial"/>
          <w:sz w:val="22"/>
          <w:szCs w:val="22"/>
        </w:rPr>
        <w:t>By e</w:t>
      </w:r>
      <w:r w:rsidR="00026A38">
        <w:rPr>
          <w:rFonts w:ascii="Arial" w:hAnsi="Arial" w:cs="Arial"/>
          <w:sz w:val="22"/>
          <w:szCs w:val="22"/>
        </w:rPr>
        <w:t xml:space="preserve">xploiting cell-type specific promoter activity to drive </w:t>
      </w:r>
      <w:proofErr w:type="spellStart"/>
      <w:r w:rsidR="00026A38">
        <w:rPr>
          <w:rFonts w:ascii="Arial" w:hAnsi="Arial" w:cs="Arial"/>
          <w:sz w:val="22"/>
          <w:szCs w:val="22"/>
        </w:rPr>
        <w:t>opsin</w:t>
      </w:r>
      <w:proofErr w:type="spellEnd"/>
      <w:r w:rsidR="00026A38">
        <w:rPr>
          <w:rFonts w:ascii="Arial" w:hAnsi="Arial" w:cs="Arial"/>
          <w:sz w:val="22"/>
          <w:szCs w:val="22"/>
        </w:rPr>
        <w:t xml:space="preserve"> expression in discrete neuronal populations, one can precisely stimulate genetically defined</w:t>
      </w:r>
      <w:r w:rsidR="0051394B">
        <w:rPr>
          <w:rFonts w:ascii="Arial" w:hAnsi="Arial" w:cs="Arial"/>
          <w:sz w:val="22"/>
          <w:szCs w:val="22"/>
        </w:rPr>
        <w:t xml:space="preserve"> neuron</w:t>
      </w:r>
      <w:r w:rsidR="001E7E19">
        <w:rPr>
          <w:rFonts w:ascii="Arial" w:hAnsi="Arial" w:cs="Arial"/>
          <w:sz w:val="22"/>
          <w:szCs w:val="22"/>
        </w:rPr>
        <w:t xml:space="preserve">al subtypes </w:t>
      </w:r>
      <w:r w:rsidR="0051394B">
        <w:rPr>
          <w:rFonts w:ascii="Arial" w:hAnsi="Arial" w:cs="Arial"/>
          <w:sz w:val="22"/>
          <w:szCs w:val="22"/>
        </w:rPr>
        <w:t>in distinct circuits</w:t>
      </w:r>
      <w:r w:rsidR="0035632D">
        <w:rPr>
          <w:rFonts w:ascii="Arial" w:hAnsi="Arial" w:cs="Arial"/>
          <w:sz w:val="22"/>
          <w:szCs w:val="22"/>
          <w:vertAlign w:val="superscript"/>
        </w:rPr>
        <w:t>4-6</w:t>
      </w:r>
      <w:r w:rsidR="0051394B">
        <w:rPr>
          <w:rFonts w:ascii="Arial" w:hAnsi="Arial" w:cs="Arial"/>
          <w:sz w:val="22"/>
          <w:szCs w:val="22"/>
        </w:rPr>
        <w:t>.</w:t>
      </w:r>
      <w:r w:rsidR="00E6613C">
        <w:rPr>
          <w:rFonts w:ascii="Arial" w:hAnsi="Arial" w:cs="Arial"/>
          <w:sz w:val="22"/>
          <w:szCs w:val="22"/>
        </w:rPr>
        <w:t xml:space="preserve"> </w:t>
      </w:r>
      <w:r w:rsidR="0051394B">
        <w:rPr>
          <w:rFonts w:ascii="Arial" w:hAnsi="Arial" w:cs="Arial"/>
          <w:sz w:val="22"/>
          <w:szCs w:val="22"/>
        </w:rPr>
        <w:t xml:space="preserve"> </w:t>
      </w:r>
      <w:r w:rsidR="00E6613C">
        <w:rPr>
          <w:rFonts w:ascii="Arial" w:hAnsi="Arial" w:cs="Arial"/>
          <w:sz w:val="22"/>
          <w:szCs w:val="22"/>
        </w:rPr>
        <w:t>Well described</w:t>
      </w:r>
      <w:r w:rsidR="00075C5B">
        <w:rPr>
          <w:rFonts w:ascii="Arial" w:hAnsi="Arial" w:cs="Arial"/>
          <w:sz w:val="22"/>
          <w:szCs w:val="22"/>
        </w:rPr>
        <w:t xml:space="preserve"> methods to stimulate neurons, </w:t>
      </w:r>
      <w:r w:rsidR="00E6613C">
        <w:rPr>
          <w:rFonts w:ascii="Arial" w:hAnsi="Arial" w:cs="Arial"/>
          <w:sz w:val="22"/>
          <w:szCs w:val="22"/>
        </w:rPr>
        <w:t>including electrical stimulation and/or pharmacological manipulations</w:t>
      </w:r>
      <w:r w:rsidR="00075C5B">
        <w:rPr>
          <w:rFonts w:ascii="Arial" w:hAnsi="Arial" w:cs="Arial"/>
          <w:sz w:val="22"/>
          <w:szCs w:val="22"/>
        </w:rPr>
        <w:t>, are often cell-type indiscriminate, invasive</w:t>
      </w:r>
      <w:r w:rsidR="001E7E19">
        <w:rPr>
          <w:rFonts w:ascii="Arial" w:hAnsi="Arial" w:cs="Arial"/>
          <w:sz w:val="22"/>
          <w:szCs w:val="22"/>
        </w:rPr>
        <w:t xml:space="preserve">, </w:t>
      </w:r>
      <w:r w:rsidR="00075C5B">
        <w:rPr>
          <w:rFonts w:ascii="Arial" w:hAnsi="Arial" w:cs="Arial"/>
          <w:sz w:val="22"/>
          <w:szCs w:val="22"/>
        </w:rPr>
        <w:t>and can damage surrounding tissues</w:t>
      </w:r>
      <w:r w:rsidR="00F24961" w:rsidRPr="00D46196">
        <w:rPr>
          <w:rFonts w:ascii="Arial" w:hAnsi="Arial" w:cs="Arial"/>
          <w:sz w:val="22"/>
          <w:szCs w:val="22"/>
        </w:rPr>
        <w:t xml:space="preserve">. </w:t>
      </w:r>
      <w:ins w:id="2" w:author="Benjamin Arenkiel" w:date="2012-05-15T12:12:00Z">
        <w:r w:rsidR="00DE1832">
          <w:rPr>
            <w:rFonts w:ascii="Arial" w:hAnsi="Arial" w:cs="Arial"/>
            <w:sz w:val="22"/>
            <w:szCs w:val="22"/>
          </w:rPr>
          <w:t xml:space="preserve"> </w:t>
        </w:r>
      </w:ins>
      <w:r w:rsidR="00075C5B">
        <w:rPr>
          <w:rFonts w:ascii="Arial" w:hAnsi="Arial" w:cs="Arial"/>
          <w:sz w:val="22"/>
          <w:szCs w:val="22"/>
        </w:rPr>
        <w:t xml:space="preserve">These limitations could alter normal </w:t>
      </w:r>
      <w:r w:rsidR="00075C5B" w:rsidRPr="0049295D">
        <w:rPr>
          <w:rFonts w:ascii="Arial" w:hAnsi="Arial" w:cs="Arial"/>
          <w:sz w:val="22"/>
          <w:szCs w:val="22"/>
          <w:highlight w:val="yellow"/>
          <w:rPrChange w:id="3" w:author="Benjamin Arenkiel" w:date="2012-05-17T06:02:00Z">
            <w:rPr>
              <w:rFonts w:ascii="Arial" w:hAnsi="Arial" w:cs="Arial"/>
              <w:sz w:val="22"/>
              <w:szCs w:val="22"/>
            </w:rPr>
          </w:rPrChange>
        </w:rPr>
        <w:t>synap</w:t>
      </w:r>
      <w:ins w:id="4" w:author="Benjamin Arenkiel" w:date="2012-05-17T05:19:00Z">
        <w:r w:rsidR="006D118A" w:rsidRPr="0049295D">
          <w:rPr>
            <w:rFonts w:ascii="Arial" w:hAnsi="Arial" w:cs="Arial"/>
            <w:sz w:val="22"/>
            <w:szCs w:val="22"/>
            <w:highlight w:val="yellow"/>
            <w:rPrChange w:id="5" w:author="Benjamin Arenkiel" w:date="2012-05-17T06:02:00Z">
              <w:rPr>
                <w:rFonts w:ascii="Arial" w:hAnsi="Arial" w:cs="Arial"/>
                <w:sz w:val="22"/>
                <w:szCs w:val="22"/>
              </w:rPr>
            </w:rPrChange>
          </w:rPr>
          <w:t>se</w:t>
        </w:r>
      </w:ins>
      <w:del w:id="6" w:author="Benjamin Arenkiel" w:date="2012-05-17T05:19:00Z">
        <w:r w:rsidR="00075C5B" w:rsidRPr="0049295D" w:rsidDel="006D118A">
          <w:rPr>
            <w:rFonts w:ascii="Arial" w:hAnsi="Arial" w:cs="Arial"/>
            <w:sz w:val="22"/>
            <w:szCs w:val="22"/>
            <w:highlight w:val="yellow"/>
            <w:rPrChange w:id="7" w:author="Benjamin Arenkiel" w:date="2012-05-17T06:02:00Z">
              <w:rPr>
                <w:rFonts w:ascii="Arial" w:hAnsi="Arial" w:cs="Arial"/>
                <w:sz w:val="22"/>
                <w:szCs w:val="22"/>
              </w:rPr>
            </w:rPrChange>
          </w:rPr>
          <w:delText>tic</w:delText>
        </w:r>
      </w:del>
      <w:del w:id="8" w:author="Benjamin Arenkiel" w:date="2012-05-17T05:20:00Z">
        <w:r w:rsidR="00075C5B" w:rsidRPr="0049295D" w:rsidDel="006D118A">
          <w:rPr>
            <w:rFonts w:ascii="Arial" w:hAnsi="Arial" w:cs="Arial"/>
            <w:sz w:val="22"/>
            <w:szCs w:val="22"/>
            <w:highlight w:val="yellow"/>
            <w:rPrChange w:id="9" w:author="Benjamin Arenkiel" w:date="2012-05-17T06:02:00Z">
              <w:rPr>
                <w:rFonts w:ascii="Arial" w:hAnsi="Arial" w:cs="Arial"/>
                <w:sz w:val="22"/>
                <w:szCs w:val="22"/>
              </w:rPr>
            </w:rPrChange>
          </w:rPr>
          <w:delText xml:space="preserve"> func</w:delText>
        </w:r>
      </w:del>
      <w:del w:id="10" w:author="Benjamin Arenkiel" w:date="2012-05-17T05:19:00Z">
        <w:r w:rsidR="00075C5B" w:rsidRPr="0049295D" w:rsidDel="006D118A">
          <w:rPr>
            <w:rFonts w:ascii="Arial" w:hAnsi="Arial" w:cs="Arial"/>
            <w:sz w:val="22"/>
            <w:szCs w:val="22"/>
            <w:highlight w:val="yellow"/>
            <w:rPrChange w:id="11" w:author="Benjamin Arenkiel" w:date="2012-05-17T06:02:00Z">
              <w:rPr>
                <w:rFonts w:ascii="Arial" w:hAnsi="Arial" w:cs="Arial"/>
                <w:sz w:val="22"/>
                <w:szCs w:val="22"/>
              </w:rPr>
            </w:rPrChange>
          </w:rPr>
          <w:delText>tion</w:delText>
        </w:r>
      </w:del>
      <w:r w:rsidR="00075C5B" w:rsidRPr="0049295D">
        <w:rPr>
          <w:rFonts w:ascii="Arial" w:hAnsi="Arial" w:cs="Arial"/>
          <w:sz w:val="22"/>
          <w:szCs w:val="22"/>
          <w:highlight w:val="yellow"/>
          <w:rPrChange w:id="12" w:author="Benjamin Arenkiel" w:date="2012-05-17T06:02:00Z">
            <w:rPr>
              <w:rFonts w:ascii="Arial" w:hAnsi="Arial" w:cs="Arial"/>
              <w:sz w:val="22"/>
              <w:szCs w:val="22"/>
            </w:rPr>
          </w:rPrChange>
        </w:rPr>
        <w:t xml:space="preserve"> and/or circuit </w:t>
      </w:r>
      <w:ins w:id="13" w:author="Benjamin Arenkiel" w:date="2012-05-17T05:20:00Z">
        <w:r w:rsidR="006D118A" w:rsidRPr="0049295D">
          <w:rPr>
            <w:rFonts w:ascii="Arial" w:hAnsi="Arial" w:cs="Arial"/>
            <w:sz w:val="22"/>
            <w:szCs w:val="22"/>
            <w:highlight w:val="yellow"/>
            <w:rPrChange w:id="14" w:author="Benjamin Arenkiel" w:date="2012-05-17T06:02:00Z">
              <w:rPr>
                <w:rFonts w:ascii="Arial" w:hAnsi="Arial" w:cs="Arial"/>
                <w:sz w:val="22"/>
                <w:szCs w:val="22"/>
              </w:rPr>
            </w:rPrChange>
          </w:rPr>
          <w:t>function</w:t>
        </w:r>
      </w:ins>
      <w:del w:id="15" w:author="Benjamin Arenkiel" w:date="2012-05-17T05:20:00Z">
        <w:r w:rsidR="00075C5B" w:rsidDel="006D118A">
          <w:rPr>
            <w:rFonts w:ascii="Arial" w:hAnsi="Arial" w:cs="Arial"/>
            <w:sz w:val="22"/>
            <w:szCs w:val="22"/>
          </w:rPr>
          <w:delText>behavior</w:delText>
        </w:r>
      </w:del>
      <w:r w:rsidR="00075C5B">
        <w:rPr>
          <w:rFonts w:ascii="Arial" w:hAnsi="Arial" w:cs="Arial"/>
          <w:sz w:val="22"/>
          <w:szCs w:val="22"/>
        </w:rPr>
        <w:t xml:space="preserve">. </w:t>
      </w:r>
      <w:r w:rsidR="00E6613C">
        <w:rPr>
          <w:rFonts w:ascii="Arial" w:hAnsi="Arial" w:cs="Arial"/>
          <w:sz w:val="22"/>
          <w:szCs w:val="22"/>
        </w:rPr>
        <w:t xml:space="preserve"> </w:t>
      </w:r>
      <w:r w:rsidR="00F24961" w:rsidRPr="00D46196">
        <w:rPr>
          <w:rFonts w:ascii="Arial" w:hAnsi="Arial" w:cs="Arial"/>
          <w:sz w:val="22"/>
          <w:szCs w:val="22"/>
        </w:rPr>
        <w:t xml:space="preserve">In addition, due to the nature of </w:t>
      </w:r>
      <w:r w:rsidRPr="00D46196">
        <w:rPr>
          <w:rFonts w:ascii="Arial" w:hAnsi="Arial" w:cs="Arial"/>
          <w:sz w:val="22"/>
          <w:szCs w:val="22"/>
        </w:rPr>
        <w:t>the manipulation</w:t>
      </w:r>
      <w:r w:rsidR="00C503E0">
        <w:rPr>
          <w:rFonts w:ascii="Arial" w:hAnsi="Arial" w:cs="Arial"/>
          <w:sz w:val="22"/>
          <w:szCs w:val="22"/>
        </w:rPr>
        <w:t>,</w:t>
      </w:r>
      <w:del w:id="16" w:author="Benjamin Arenkiel" w:date="2012-05-17T05:20:00Z">
        <w:r w:rsidR="00C503E0" w:rsidDel="006D118A">
          <w:rPr>
            <w:rFonts w:ascii="Arial" w:hAnsi="Arial" w:cs="Arial"/>
            <w:sz w:val="22"/>
            <w:szCs w:val="22"/>
          </w:rPr>
          <w:delText xml:space="preserve"> the</w:delText>
        </w:r>
      </w:del>
      <w:r w:rsidR="00C503E0">
        <w:rPr>
          <w:rFonts w:ascii="Arial" w:hAnsi="Arial" w:cs="Arial"/>
          <w:sz w:val="22"/>
          <w:szCs w:val="22"/>
        </w:rPr>
        <w:t xml:space="preserve"> current methods</w:t>
      </w:r>
      <w:r w:rsidR="00312DC6" w:rsidRPr="00D46196">
        <w:rPr>
          <w:rFonts w:ascii="Arial" w:hAnsi="Arial" w:cs="Arial"/>
          <w:sz w:val="22"/>
          <w:szCs w:val="22"/>
        </w:rPr>
        <w:t xml:space="preserve"> are often acute and terminal.</w:t>
      </w:r>
      <w:r w:rsidR="00F24961" w:rsidRPr="00D46196">
        <w:rPr>
          <w:rFonts w:ascii="Arial" w:hAnsi="Arial" w:cs="Arial"/>
          <w:sz w:val="22"/>
          <w:szCs w:val="22"/>
        </w:rPr>
        <w:t xml:space="preserve"> </w:t>
      </w:r>
      <w:r w:rsidR="00E6613C">
        <w:rPr>
          <w:rFonts w:ascii="Arial" w:hAnsi="Arial" w:cs="Arial"/>
          <w:sz w:val="22"/>
          <w:szCs w:val="22"/>
        </w:rPr>
        <w:t xml:space="preserve"> </w:t>
      </w:r>
      <w:proofErr w:type="spellStart"/>
      <w:r w:rsidR="001E4362">
        <w:rPr>
          <w:rFonts w:ascii="Arial" w:hAnsi="Arial" w:cs="Arial"/>
          <w:sz w:val="22"/>
          <w:szCs w:val="22"/>
        </w:rPr>
        <w:t>Optogenetics</w:t>
      </w:r>
      <w:proofErr w:type="spellEnd"/>
      <w:r w:rsidR="001E4362">
        <w:rPr>
          <w:rFonts w:ascii="Arial" w:hAnsi="Arial" w:cs="Arial"/>
          <w:sz w:val="22"/>
          <w:szCs w:val="22"/>
        </w:rPr>
        <w:t xml:space="preserve"> affords the ability to stimulate neurons in a relatively innocuous manner</w:t>
      </w:r>
      <w:r w:rsidR="001E7E19">
        <w:rPr>
          <w:rFonts w:ascii="Arial" w:hAnsi="Arial" w:cs="Arial"/>
          <w:sz w:val="22"/>
          <w:szCs w:val="22"/>
        </w:rPr>
        <w:t>, and in genetically targeted neurons</w:t>
      </w:r>
      <w:r w:rsidR="001E4362">
        <w:rPr>
          <w:rFonts w:ascii="Arial" w:hAnsi="Arial" w:cs="Arial"/>
          <w:sz w:val="22"/>
          <w:szCs w:val="22"/>
        </w:rPr>
        <w:t xml:space="preserve">. </w:t>
      </w:r>
      <w:r w:rsidR="00B21DAC">
        <w:rPr>
          <w:rFonts w:ascii="Arial" w:hAnsi="Arial" w:cs="Arial"/>
          <w:sz w:val="22"/>
          <w:szCs w:val="22"/>
        </w:rPr>
        <w:t xml:space="preserve">The majority of studies </w:t>
      </w:r>
      <w:r w:rsidR="00DE0ABB">
        <w:rPr>
          <w:rFonts w:ascii="Arial" w:hAnsi="Arial" w:cs="Arial"/>
          <w:sz w:val="22"/>
          <w:szCs w:val="22"/>
        </w:rPr>
        <w:t>involving</w:t>
      </w:r>
      <w:r w:rsidR="00B21DAC">
        <w:rPr>
          <w:rFonts w:ascii="Arial" w:hAnsi="Arial" w:cs="Arial"/>
          <w:sz w:val="22"/>
          <w:szCs w:val="22"/>
        </w:rPr>
        <w:t xml:space="preserve"> </w:t>
      </w:r>
      <w:r w:rsidR="00B21DAC">
        <w:rPr>
          <w:rFonts w:ascii="Arial" w:hAnsi="Arial" w:cs="Arial"/>
          <w:i/>
          <w:sz w:val="22"/>
          <w:szCs w:val="22"/>
        </w:rPr>
        <w:t>in vivo</w:t>
      </w:r>
      <w:r w:rsidR="00B21DAC">
        <w:rPr>
          <w:rFonts w:ascii="Arial" w:hAnsi="Arial" w:cs="Arial"/>
          <w:sz w:val="22"/>
          <w:szCs w:val="22"/>
        </w:rPr>
        <w:t xml:space="preserve"> </w:t>
      </w:r>
      <w:proofErr w:type="spellStart"/>
      <w:r w:rsidR="00B21DAC">
        <w:rPr>
          <w:rFonts w:ascii="Arial" w:hAnsi="Arial" w:cs="Arial"/>
          <w:sz w:val="22"/>
          <w:szCs w:val="22"/>
        </w:rPr>
        <w:t>opt</w:t>
      </w:r>
      <w:r w:rsidR="00970BC8">
        <w:rPr>
          <w:rFonts w:ascii="Arial" w:hAnsi="Arial" w:cs="Arial"/>
          <w:sz w:val="22"/>
          <w:szCs w:val="22"/>
        </w:rPr>
        <w:t>ogenetics</w:t>
      </w:r>
      <w:proofErr w:type="spellEnd"/>
      <w:r w:rsidR="00970BC8">
        <w:rPr>
          <w:rFonts w:ascii="Arial" w:hAnsi="Arial" w:cs="Arial"/>
          <w:sz w:val="22"/>
          <w:szCs w:val="22"/>
        </w:rPr>
        <w:t xml:space="preserve"> currently use a </w:t>
      </w:r>
      <w:r w:rsidR="00B21DAC">
        <w:rPr>
          <w:rFonts w:ascii="Arial" w:hAnsi="Arial" w:cs="Arial"/>
          <w:sz w:val="22"/>
          <w:szCs w:val="22"/>
        </w:rPr>
        <w:t>optic</w:t>
      </w:r>
      <w:r w:rsidR="00970BC8">
        <w:rPr>
          <w:rFonts w:ascii="Arial" w:hAnsi="Arial" w:cs="Arial"/>
          <w:sz w:val="22"/>
          <w:szCs w:val="22"/>
        </w:rPr>
        <w:t>al fiber</w:t>
      </w:r>
      <w:r w:rsidR="00B21DAC">
        <w:rPr>
          <w:rFonts w:ascii="Arial" w:hAnsi="Arial" w:cs="Arial"/>
          <w:sz w:val="22"/>
          <w:szCs w:val="22"/>
        </w:rPr>
        <w:t xml:space="preserve"> guide</w:t>
      </w:r>
      <w:r w:rsidR="0052337E">
        <w:rPr>
          <w:rFonts w:ascii="Arial" w:hAnsi="Arial" w:cs="Arial"/>
          <w:sz w:val="22"/>
          <w:szCs w:val="22"/>
        </w:rPr>
        <w:t>d through an implanted cannula</w:t>
      </w:r>
      <w:r w:rsidR="0035632D">
        <w:rPr>
          <w:rFonts w:ascii="Arial" w:hAnsi="Arial" w:cs="Arial"/>
          <w:sz w:val="22"/>
          <w:szCs w:val="22"/>
          <w:vertAlign w:val="superscript"/>
        </w:rPr>
        <w:t>6</w:t>
      </w:r>
      <w:proofErr w:type="gramStart"/>
      <w:r w:rsidR="00205165">
        <w:rPr>
          <w:rFonts w:ascii="Arial" w:hAnsi="Arial" w:cs="Arial"/>
          <w:sz w:val="22"/>
          <w:szCs w:val="22"/>
          <w:vertAlign w:val="superscript"/>
        </w:rPr>
        <w:t>,</w:t>
      </w:r>
      <w:r w:rsidR="0035632D">
        <w:rPr>
          <w:rFonts w:ascii="Arial" w:hAnsi="Arial" w:cs="Arial"/>
          <w:sz w:val="22"/>
          <w:szCs w:val="22"/>
          <w:vertAlign w:val="superscript"/>
        </w:rPr>
        <w:t>7</w:t>
      </w:r>
      <w:proofErr w:type="gramEnd"/>
      <w:r w:rsidR="007130D5">
        <w:rPr>
          <w:rFonts w:ascii="Arial" w:hAnsi="Arial" w:cs="Arial"/>
          <w:sz w:val="22"/>
          <w:szCs w:val="22"/>
        </w:rPr>
        <w:t>; however, l</w:t>
      </w:r>
      <w:r w:rsidR="0052337E">
        <w:rPr>
          <w:rFonts w:ascii="Arial" w:hAnsi="Arial" w:cs="Arial"/>
          <w:sz w:val="22"/>
          <w:szCs w:val="22"/>
        </w:rPr>
        <w:t>imitations of this method</w:t>
      </w:r>
      <w:ins w:id="17" w:author="Benjamin Arenkiel" w:date="2012-05-15T12:13:00Z">
        <w:r w:rsidR="00DE1832">
          <w:rPr>
            <w:rFonts w:ascii="Arial" w:hAnsi="Arial" w:cs="Arial"/>
            <w:sz w:val="22"/>
            <w:szCs w:val="22"/>
          </w:rPr>
          <w:t xml:space="preserve"> </w:t>
        </w:r>
        <w:r w:rsidR="00DE1832" w:rsidRPr="0049295D">
          <w:rPr>
            <w:rFonts w:ascii="Arial" w:hAnsi="Arial" w:cs="Arial"/>
            <w:sz w:val="22"/>
            <w:szCs w:val="22"/>
            <w:highlight w:val="yellow"/>
            <w:rPrChange w:id="18" w:author="Benjamin Arenkiel" w:date="2012-05-17T06:02:00Z">
              <w:rPr>
                <w:rFonts w:ascii="Arial" w:hAnsi="Arial" w:cs="Arial"/>
                <w:sz w:val="22"/>
                <w:szCs w:val="22"/>
              </w:rPr>
            </w:rPrChange>
          </w:rPr>
          <w:t>can</w:t>
        </w:r>
      </w:ins>
      <w:r w:rsidR="0052337E">
        <w:rPr>
          <w:rFonts w:ascii="Arial" w:hAnsi="Arial" w:cs="Arial"/>
          <w:sz w:val="22"/>
          <w:szCs w:val="22"/>
        </w:rPr>
        <w:t xml:space="preserve"> include damaged brain tissue with repeated insertion of an optical fiber</w:t>
      </w:r>
      <w:r w:rsidR="001E7E19">
        <w:rPr>
          <w:rFonts w:ascii="Arial" w:hAnsi="Arial" w:cs="Arial"/>
          <w:sz w:val="22"/>
          <w:szCs w:val="22"/>
        </w:rPr>
        <w:t>,</w:t>
      </w:r>
      <w:r w:rsidR="0052337E">
        <w:rPr>
          <w:rFonts w:ascii="Arial" w:hAnsi="Arial" w:cs="Arial"/>
          <w:sz w:val="22"/>
          <w:szCs w:val="22"/>
        </w:rPr>
        <w:t xml:space="preserve"> and </w:t>
      </w:r>
      <w:r w:rsidR="001E7E19">
        <w:rPr>
          <w:rFonts w:ascii="Arial" w:hAnsi="Arial" w:cs="Arial"/>
          <w:sz w:val="22"/>
          <w:szCs w:val="22"/>
        </w:rPr>
        <w:t xml:space="preserve">potential </w:t>
      </w:r>
      <w:r w:rsidR="0052337E">
        <w:rPr>
          <w:rFonts w:ascii="Arial" w:hAnsi="Arial" w:cs="Arial"/>
          <w:sz w:val="22"/>
          <w:szCs w:val="22"/>
        </w:rPr>
        <w:t>breakage of the fiber inside the cannula.</w:t>
      </w:r>
      <w:ins w:id="19" w:author="Benjamin Arenkiel" w:date="2012-05-10T15:32:00Z">
        <w:r w:rsidR="007967D7">
          <w:rPr>
            <w:rFonts w:ascii="Arial" w:hAnsi="Arial" w:cs="Arial"/>
            <w:sz w:val="22"/>
            <w:szCs w:val="22"/>
          </w:rPr>
          <w:t xml:space="preserve">  </w:t>
        </w:r>
        <w:r w:rsidR="007967D7" w:rsidRPr="0049295D">
          <w:rPr>
            <w:rFonts w:ascii="Arial" w:hAnsi="Arial" w:cs="Arial"/>
            <w:sz w:val="22"/>
            <w:szCs w:val="22"/>
            <w:highlight w:val="yellow"/>
            <w:rPrChange w:id="20" w:author="Benjamin Arenkiel" w:date="2012-05-17T06:02:00Z">
              <w:rPr>
                <w:rFonts w:ascii="Arial" w:hAnsi="Arial" w:cs="Arial"/>
                <w:sz w:val="22"/>
                <w:szCs w:val="22"/>
              </w:rPr>
            </w:rPrChange>
          </w:rPr>
          <w:t xml:space="preserve">Given the burgeoning field of </w:t>
        </w:r>
        <w:proofErr w:type="spellStart"/>
        <w:r w:rsidR="007967D7" w:rsidRPr="0049295D">
          <w:rPr>
            <w:rFonts w:ascii="Arial" w:hAnsi="Arial" w:cs="Arial"/>
            <w:sz w:val="22"/>
            <w:szCs w:val="22"/>
            <w:highlight w:val="yellow"/>
            <w:rPrChange w:id="21" w:author="Benjamin Arenkiel" w:date="2012-05-17T06:02:00Z">
              <w:rPr>
                <w:rFonts w:ascii="Arial" w:hAnsi="Arial" w:cs="Arial"/>
                <w:sz w:val="22"/>
                <w:szCs w:val="22"/>
              </w:rPr>
            </w:rPrChange>
          </w:rPr>
          <w:t>optogenetics</w:t>
        </w:r>
        <w:proofErr w:type="spellEnd"/>
        <w:r w:rsidR="007967D7" w:rsidRPr="0049295D">
          <w:rPr>
            <w:rFonts w:ascii="Arial" w:hAnsi="Arial" w:cs="Arial"/>
            <w:sz w:val="22"/>
            <w:szCs w:val="22"/>
            <w:highlight w:val="yellow"/>
            <w:rPrChange w:id="22" w:author="Benjamin Arenkiel" w:date="2012-05-17T06:02:00Z">
              <w:rPr>
                <w:rFonts w:ascii="Arial" w:hAnsi="Arial" w:cs="Arial"/>
                <w:sz w:val="22"/>
                <w:szCs w:val="22"/>
              </w:rPr>
            </w:rPrChange>
          </w:rPr>
          <w:t>, a more reliable method of ch</w:t>
        </w:r>
        <w:r w:rsidR="002A1BCC" w:rsidRPr="0049295D">
          <w:rPr>
            <w:rFonts w:ascii="Arial" w:hAnsi="Arial" w:cs="Arial"/>
            <w:sz w:val="22"/>
            <w:szCs w:val="22"/>
            <w:highlight w:val="yellow"/>
            <w:rPrChange w:id="23" w:author="Benjamin Arenkiel" w:date="2012-05-17T06:02:00Z">
              <w:rPr>
                <w:rFonts w:ascii="Arial" w:hAnsi="Arial" w:cs="Arial"/>
                <w:sz w:val="22"/>
                <w:szCs w:val="22"/>
              </w:rPr>
            </w:rPrChange>
          </w:rPr>
          <w:t>ronic stimulation is necessary</w:t>
        </w:r>
        <w:r w:rsidR="007967D7" w:rsidRPr="0049295D">
          <w:rPr>
            <w:rFonts w:ascii="Arial" w:hAnsi="Arial" w:cs="Arial"/>
            <w:sz w:val="22"/>
            <w:szCs w:val="22"/>
            <w:highlight w:val="yellow"/>
            <w:rPrChange w:id="24" w:author="Benjamin Arenkiel" w:date="2012-05-17T06:02:00Z">
              <w:rPr>
                <w:rFonts w:ascii="Arial" w:hAnsi="Arial" w:cs="Arial"/>
                <w:sz w:val="22"/>
                <w:szCs w:val="22"/>
              </w:rPr>
            </w:rPrChange>
          </w:rPr>
          <w:t xml:space="preserve"> to facilitate long-term studies with minimal collateral tissue damage.</w:t>
        </w:r>
      </w:ins>
      <w:r w:rsidR="0052337E" w:rsidRPr="0049295D">
        <w:rPr>
          <w:rFonts w:ascii="Arial" w:hAnsi="Arial" w:cs="Arial"/>
          <w:sz w:val="22"/>
          <w:szCs w:val="22"/>
          <w:highlight w:val="yellow"/>
          <w:rPrChange w:id="25" w:author="Benjamin Arenkiel" w:date="2012-05-17T06:02:00Z">
            <w:rPr>
              <w:rFonts w:ascii="Arial" w:hAnsi="Arial" w:cs="Arial"/>
              <w:sz w:val="22"/>
              <w:szCs w:val="22"/>
            </w:rPr>
          </w:rPrChange>
        </w:rPr>
        <w:t xml:space="preserve"> </w:t>
      </w:r>
      <w:ins w:id="26" w:author="Benjamin Arenkiel" w:date="2012-05-15T12:13:00Z">
        <w:r w:rsidR="00DE1832" w:rsidRPr="0049295D">
          <w:rPr>
            <w:rFonts w:ascii="Arial" w:hAnsi="Arial" w:cs="Arial"/>
            <w:sz w:val="22"/>
            <w:szCs w:val="22"/>
            <w:highlight w:val="yellow"/>
            <w:rPrChange w:id="27" w:author="Benjamin Arenkiel" w:date="2012-05-17T06:02:00Z">
              <w:rPr>
                <w:rFonts w:ascii="Arial" w:hAnsi="Arial" w:cs="Arial"/>
                <w:sz w:val="22"/>
                <w:szCs w:val="22"/>
              </w:rPr>
            </w:rPrChange>
          </w:rPr>
          <w:t xml:space="preserve"> </w:t>
        </w:r>
      </w:ins>
      <w:r w:rsidR="000B5557" w:rsidRPr="0049295D">
        <w:rPr>
          <w:rFonts w:ascii="Arial" w:hAnsi="Arial" w:cs="Arial"/>
          <w:sz w:val="22"/>
          <w:szCs w:val="22"/>
          <w:highlight w:val="yellow"/>
          <w:rPrChange w:id="28" w:author="Benjamin Arenkiel" w:date="2012-05-17T06:02:00Z">
            <w:rPr>
              <w:rFonts w:ascii="Arial" w:hAnsi="Arial" w:cs="Arial"/>
              <w:sz w:val="22"/>
              <w:szCs w:val="22"/>
            </w:rPr>
          </w:rPrChange>
        </w:rPr>
        <w:t xml:space="preserve">Here we </w:t>
      </w:r>
      <w:del w:id="29" w:author="Benjamin Arenkiel" w:date="2012-05-10T16:06:00Z">
        <w:r w:rsidR="000B5557" w:rsidRPr="0049295D" w:rsidDel="00AE7CCF">
          <w:rPr>
            <w:rFonts w:ascii="Arial" w:hAnsi="Arial" w:cs="Arial"/>
            <w:sz w:val="22"/>
            <w:szCs w:val="22"/>
            <w:highlight w:val="yellow"/>
            <w:rPrChange w:id="30" w:author="Benjamin Arenkiel" w:date="2012-05-17T06:02:00Z">
              <w:rPr>
                <w:rFonts w:ascii="Arial" w:hAnsi="Arial" w:cs="Arial"/>
                <w:sz w:val="22"/>
                <w:szCs w:val="22"/>
              </w:rPr>
            </w:rPrChange>
          </w:rPr>
          <w:delText>d</w:delText>
        </w:r>
        <w:r w:rsidR="006A5A5D" w:rsidRPr="0049295D" w:rsidDel="00AE7CCF">
          <w:rPr>
            <w:rFonts w:ascii="Arial" w:hAnsi="Arial" w:cs="Arial"/>
            <w:sz w:val="22"/>
            <w:szCs w:val="22"/>
            <w:highlight w:val="yellow"/>
            <w:rPrChange w:id="31" w:author="Benjamin Arenkiel" w:date="2012-05-17T06:02:00Z">
              <w:rPr>
                <w:rFonts w:ascii="Arial" w:hAnsi="Arial" w:cs="Arial"/>
                <w:sz w:val="22"/>
                <w:szCs w:val="22"/>
              </w:rPr>
            </w:rPrChange>
          </w:rPr>
          <w:delText>e</w:delText>
        </w:r>
        <w:r w:rsidR="001E7E19" w:rsidRPr="0049295D" w:rsidDel="00AE7CCF">
          <w:rPr>
            <w:rFonts w:ascii="Arial" w:hAnsi="Arial" w:cs="Arial"/>
            <w:sz w:val="22"/>
            <w:szCs w:val="22"/>
            <w:highlight w:val="yellow"/>
            <w:rPrChange w:id="32" w:author="Benjamin Arenkiel" w:date="2012-05-17T06:02:00Z">
              <w:rPr>
                <w:rFonts w:ascii="Arial" w:hAnsi="Arial" w:cs="Arial"/>
                <w:sz w:val="22"/>
                <w:szCs w:val="22"/>
              </w:rPr>
            </w:rPrChange>
          </w:rPr>
          <w:delText xml:space="preserve">scribe </w:delText>
        </w:r>
      </w:del>
      <w:ins w:id="33" w:author="Benjamin Arenkiel" w:date="2012-05-15T12:13:00Z">
        <w:r w:rsidR="006D118A" w:rsidRPr="0049295D">
          <w:rPr>
            <w:rFonts w:ascii="Arial" w:hAnsi="Arial" w:cs="Arial"/>
            <w:sz w:val="22"/>
            <w:szCs w:val="22"/>
            <w:highlight w:val="yellow"/>
            <w:rPrChange w:id="34" w:author="Benjamin Arenkiel" w:date="2012-05-17T06:02:00Z">
              <w:rPr>
                <w:rFonts w:ascii="Arial" w:hAnsi="Arial" w:cs="Arial"/>
                <w:sz w:val="22"/>
                <w:szCs w:val="22"/>
              </w:rPr>
            </w:rPrChange>
          </w:rPr>
          <w:t xml:space="preserve">provide </w:t>
        </w:r>
      </w:ins>
      <w:del w:id="35" w:author="Benjamin Arenkiel" w:date="2012-05-10T15:47:00Z">
        <w:r w:rsidR="001E7E19" w:rsidRPr="0049295D" w:rsidDel="00236086">
          <w:rPr>
            <w:rFonts w:ascii="Arial" w:hAnsi="Arial" w:cs="Arial"/>
            <w:sz w:val="22"/>
            <w:szCs w:val="22"/>
            <w:highlight w:val="yellow"/>
            <w:rPrChange w:id="36" w:author="Benjamin Arenkiel" w:date="2012-05-17T06:02:00Z">
              <w:rPr>
                <w:rFonts w:ascii="Arial" w:hAnsi="Arial" w:cs="Arial"/>
                <w:sz w:val="22"/>
                <w:szCs w:val="22"/>
              </w:rPr>
            </w:rPrChange>
          </w:rPr>
          <w:delText xml:space="preserve">a </w:delText>
        </w:r>
      </w:del>
      <w:ins w:id="37" w:author="Benjamin Arenkiel" w:date="2012-05-10T16:05:00Z">
        <w:r w:rsidR="00AE7CCF" w:rsidRPr="0049295D">
          <w:rPr>
            <w:rFonts w:ascii="Arial" w:hAnsi="Arial" w:cs="Arial"/>
            <w:sz w:val="22"/>
            <w:szCs w:val="22"/>
            <w:highlight w:val="yellow"/>
            <w:rPrChange w:id="38" w:author="Benjamin Arenkiel" w:date="2012-05-17T06:02:00Z">
              <w:rPr>
                <w:rFonts w:ascii="Arial" w:hAnsi="Arial" w:cs="Arial"/>
                <w:sz w:val="22"/>
                <w:szCs w:val="22"/>
              </w:rPr>
            </w:rPrChange>
          </w:rPr>
          <w:t>a video article to complement</w:t>
        </w:r>
      </w:ins>
      <w:ins w:id="39" w:author="Benjamin Arenkiel" w:date="2012-05-10T15:47:00Z">
        <w:r w:rsidR="00236086" w:rsidRPr="0049295D">
          <w:rPr>
            <w:rFonts w:ascii="Arial" w:hAnsi="Arial" w:cs="Arial"/>
            <w:sz w:val="22"/>
            <w:szCs w:val="22"/>
            <w:highlight w:val="yellow"/>
            <w:rPrChange w:id="40" w:author="Benjamin Arenkiel" w:date="2012-05-17T06:02:00Z">
              <w:rPr>
                <w:rFonts w:ascii="Arial" w:hAnsi="Arial" w:cs="Arial"/>
                <w:sz w:val="22"/>
                <w:szCs w:val="22"/>
              </w:rPr>
            </w:rPrChange>
          </w:rPr>
          <w:t xml:space="preserve"> the </w:t>
        </w:r>
      </w:ins>
      <w:r w:rsidR="001E7E19" w:rsidRPr="0049295D">
        <w:rPr>
          <w:rFonts w:ascii="Arial" w:hAnsi="Arial" w:cs="Arial"/>
          <w:sz w:val="22"/>
          <w:szCs w:val="22"/>
          <w:highlight w:val="yellow"/>
          <w:rPrChange w:id="41" w:author="Benjamin Arenkiel" w:date="2012-05-17T06:02:00Z">
            <w:rPr>
              <w:rFonts w:ascii="Arial" w:hAnsi="Arial" w:cs="Arial"/>
              <w:sz w:val="22"/>
              <w:szCs w:val="22"/>
            </w:rPr>
          </w:rPrChange>
        </w:rPr>
        <w:t xml:space="preserve">method </w:t>
      </w:r>
      <w:ins w:id="42" w:author="Benjamin Arenkiel" w:date="2012-05-15T12:14:00Z">
        <w:r w:rsidR="00DE1832" w:rsidRPr="0049295D">
          <w:rPr>
            <w:rFonts w:ascii="Arial" w:hAnsi="Arial" w:cs="Arial"/>
            <w:sz w:val="22"/>
            <w:szCs w:val="22"/>
            <w:highlight w:val="yellow"/>
            <w:rPrChange w:id="43" w:author="Benjamin Arenkiel" w:date="2012-05-17T06:02:00Z">
              <w:rPr>
                <w:rFonts w:ascii="Arial" w:hAnsi="Arial" w:cs="Arial"/>
                <w:sz w:val="22"/>
                <w:szCs w:val="22"/>
              </w:rPr>
            </w:rPrChange>
          </w:rPr>
          <w:t>previously</w:t>
        </w:r>
      </w:ins>
      <w:ins w:id="44" w:author="Benjamin Arenkiel" w:date="2012-05-10T16:02:00Z">
        <w:r w:rsidR="008C317E" w:rsidRPr="0049295D">
          <w:rPr>
            <w:rFonts w:ascii="Arial" w:hAnsi="Arial" w:cs="Arial"/>
            <w:sz w:val="22"/>
            <w:szCs w:val="22"/>
            <w:highlight w:val="yellow"/>
            <w:rPrChange w:id="45" w:author="Benjamin Arenkiel" w:date="2012-05-17T06:02:00Z">
              <w:rPr>
                <w:rFonts w:ascii="Arial" w:hAnsi="Arial" w:cs="Arial"/>
                <w:sz w:val="22"/>
                <w:szCs w:val="22"/>
              </w:rPr>
            </w:rPrChange>
          </w:rPr>
          <w:t xml:space="preserve"> </w:t>
        </w:r>
      </w:ins>
      <w:del w:id="46" w:author="Benjamin Arenkiel" w:date="2012-05-10T15:47:00Z">
        <w:r w:rsidR="001E7E19" w:rsidRPr="0049295D" w:rsidDel="00236086">
          <w:rPr>
            <w:rFonts w:ascii="Arial" w:hAnsi="Arial" w:cs="Arial"/>
            <w:sz w:val="22"/>
            <w:szCs w:val="22"/>
            <w:highlight w:val="yellow"/>
            <w:rPrChange w:id="47" w:author="Benjamin Arenkiel" w:date="2012-05-17T06:02:00Z">
              <w:rPr>
                <w:rFonts w:ascii="Arial" w:hAnsi="Arial" w:cs="Arial"/>
                <w:sz w:val="22"/>
                <w:szCs w:val="22"/>
              </w:rPr>
            </w:rPrChange>
          </w:rPr>
          <w:delText>adapted from</w:delText>
        </w:r>
      </w:del>
      <w:ins w:id="48" w:author="Benjamin Arenkiel" w:date="2012-05-10T15:47:00Z">
        <w:r w:rsidR="00236086" w:rsidRPr="0049295D">
          <w:rPr>
            <w:rFonts w:ascii="Arial" w:hAnsi="Arial" w:cs="Arial"/>
            <w:sz w:val="22"/>
            <w:szCs w:val="22"/>
            <w:highlight w:val="yellow"/>
            <w:rPrChange w:id="49" w:author="Benjamin Arenkiel" w:date="2012-05-17T06:02:00Z">
              <w:rPr>
                <w:rFonts w:ascii="Arial" w:hAnsi="Arial" w:cs="Arial"/>
                <w:sz w:val="22"/>
                <w:szCs w:val="22"/>
              </w:rPr>
            </w:rPrChange>
          </w:rPr>
          <w:t xml:space="preserve">described </w:t>
        </w:r>
        <w:r w:rsidR="006D118A" w:rsidRPr="0049295D">
          <w:rPr>
            <w:rFonts w:ascii="Arial" w:hAnsi="Arial" w:cs="Arial"/>
            <w:sz w:val="22"/>
            <w:szCs w:val="22"/>
            <w:highlight w:val="yellow"/>
            <w:rPrChange w:id="50" w:author="Benjamin Arenkiel" w:date="2012-05-17T06:02:00Z">
              <w:rPr>
                <w:rFonts w:ascii="Arial" w:hAnsi="Arial" w:cs="Arial"/>
                <w:sz w:val="22"/>
                <w:szCs w:val="22"/>
              </w:rPr>
            </w:rPrChange>
          </w:rPr>
          <w:t>by</w:t>
        </w:r>
      </w:ins>
      <w:r w:rsidR="001E7E19" w:rsidRPr="0049295D">
        <w:rPr>
          <w:rFonts w:ascii="Arial" w:hAnsi="Arial" w:cs="Arial"/>
          <w:sz w:val="22"/>
          <w:szCs w:val="22"/>
          <w:highlight w:val="yellow"/>
          <w:rPrChange w:id="51" w:author="Benjamin Arenkiel" w:date="2012-05-17T06:02:00Z">
            <w:rPr>
              <w:rFonts w:ascii="Arial" w:hAnsi="Arial" w:cs="Arial"/>
              <w:sz w:val="22"/>
              <w:szCs w:val="22"/>
            </w:rPr>
          </w:rPrChange>
        </w:rPr>
        <w:t xml:space="preserve"> Sparta et al.</w:t>
      </w:r>
      <w:r w:rsidR="001E7E19" w:rsidRPr="0049295D">
        <w:rPr>
          <w:rFonts w:ascii="Arial" w:hAnsi="Arial" w:cs="Arial"/>
          <w:sz w:val="22"/>
          <w:szCs w:val="22"/>
          <w:highlight w:val="yellow"/>
          <w:vertAlign w:val="superscript"/>
          <w:rPrChange w:id="52" w:author="Benjamin Arenkiel" w:date="2012-05-17T06:02:00Z">
            <w:rPr>
              <w:rFonts w:ascii="Arial" w:hAnsi="Arial" w:cs="Arial"/>
              <w:sz w:val="22"/>
              <w:szCs w:val="22"/>
              <w:vertAlign w:val="superscript"/>
            </w:rPr>
          </w:rPrChange>
        </w:rPr>
        <w:t>8</w:t>
      </w:r>
      <w:del w:id="53" w:author="Benjamin Arenkiel" w:date="2012-05-10T15:47:00Z">
        <w:r w:rsidR="001E7E19" w:rsidRPr="0049295D" w:rsidDel="00236086">
          <w:rPr>
            <w:rFonts w:ascii="Arial" w:hAnsi="Arial" w:cs="Arial"/>
            <w:sz w:val="22"/>
            <w:szCs w:val="22"/>
            <w:highlight w:val="yellow"/>
            <w:rPrChange w:id="54" w:author="Benjamin Arenkiel" w:date="2012-05-17T06:02:00Z">
              <w:rPr>
                <w:rFonts w:ascii="Arial" w:hAnsi="Arial" w:cs="Arial"/>
                <w:sz w:val="22"/>
                <w:szCs w:val="22"/>
              </w:rPr>
            </w:rPrChange>
          </w:rPr>
          <w:delText>,</w:delText>
        </w:r>
      </w:del>
      <w:del w:id="55" w:author="Benjamin Arenkiel" w:date="2012-05-17T05:21:00Z">
        <w:r w:rsidR="001E7E19" w:rsidRPr="0049295D" w:rsidDel="006D118A">
          <w:rPr>
            <w:rFonts w:ascii="Arial" w:hAnsi="Arial" w:cs="Arial"/>
            <w:sz w:val="22"/>
            <w:szCs w:val="22"/>
            <w:highlight w:val="yellow"/>
            <w:rPrChange w:id="56" w:author="Benjamin Arenkiel" w:date="2012-05-17T06:02:00Z">
              <w:rPr>
                <w:rFonts w:ascii="Arial" w:hAnsi="Arial" w:cs="Arial"/>
                <w:sz w:val="22"/>
                <w:szCs w:val="22"/>
              </w:rPr>
            </w:rPrChange>
          </w:rPr>
          <w:delText xml:space="preserve"> for</w:delText>
        </w:r>
      </w:del>
      <w:r w:rsidR="001E7E19" w:rsidRPr="0049295D">
        <w:rPr>
          <w:rFonts w:ascii="Arial" w:hAnsi="Arial" w:cs="Arial"/>
          <w:sz w:val="22"/>
          <w:szCs w:val="22"/>
          <w:highlight w:val="yellow"/>
          <w:rPrChange w:id="57" w:author="Benjamin Arenkiel" w:date="2012-05-17T06:02:00Z">
            <w:rPr>
              <w:rFonts w:ascii="Arial" w:hAnsi="Arial" w:cs="Arial"/>
              <w:sz w:val="22"/>
              <w:szCs w:val="22"/>
            </w:rPr>
          </w:rPrChange>
        </w:rPr>
        <w:t xml:space="preserve"> </w:t>
      </w:r>
      <w:ins w:id="58" w:author="Benjamin Arenkiel" w:date="2012-05-17T05:22:00Z">
        <w:r w:rsidR="006D118A" w:rsidRPr="0049295D">
          <w:rPr>
            <w:rFonts w:ascii="Arial" w:hAnsi="Arial" w:cs="Arial"/>
            <w:sz w:val="22"/>
            <w:szCs w:val="22"/>
            <w:highlight w:val="yellow"/>
            <w:rPrChange w:id="59" w:author="Benjamin Arenkiel" w:date="2012-05-17T06:02:00Z">
              <w:rPr>
                <w:rFonts w:ascii="Arial" w:hAnsi="Arial" w:cs="Arial"/>
                <w:sz w:val="22"/>
                <w:szCs w:val="22"/>
              </w:rPr>
            </w:rPrChange>
          </w:rPr>
          <w:t xml:space="preserve">showing </w:t>
        </w:r>
      </w:ins>
      <w:r w:rsidR="00C517EB" w:rsidRPr="0049295D">
        <w:rPr>
          <w:rFonts w:ascii="Arial" w:hAnsi="Arial" w:cs="Arial"/>
          <w:sz w:val="22"/>
          <w:szCs w:val="22"/>
          <w:highlight w:val="yellow"/>
          <w:rPrChange w:id="60" w:author="Benjamin Arenkiel" w:date="2012-05-17T06:02:00Z">
            <w:rPr>
              <w:rFonts w:ascii="Arial" w:hAnsi="Arial" w:cs="Arial"/>
              <w:sz w:val="22"/>
              <w:szCs w:val="22"/>
            </w:rPr>
          </w:rPrChange>
        </w:rPr>
        <w:t xml:space="preserve">the </w:t>
      </w:r>
      <w:r w:rsidR="001E7E19" w:rsidRPr="0049295D">
        <w:rPr>
          <w:rFonts w:ascii="Arial" w:hAnsi="Arial" w:cs="Arial"/>
          <w:sz w:val="22"/>
          <w:szCs w:val="22"/>
          <w:highlight w:val="yellow"/>
          <w:rPrChange w:id="61" w:author="Benjamin Arenkiel" w:date="2012-05-17T06:02:00Z">
            <w:rPr>
              <w:rFonts w:ascii="Arial" w:hAnsi="Arial" w:cs="Arial"/>
              <w:sz w:val="22"/>
              <w:szCs w:val="22"/>
            </w:rPr>
          </w:rPrChange>
        </w:rPr>
        <w:t xml:space="preserve">fabrication </w:t>
      </w:r>
      <w:r w:rsidR="00C517EB" w:rsidRPr="0049295D">
        <w:rPr>
          <w:rFonts w:ascii="Arial" w:hAnsi="Arial" w:cs="Arial"/>
          <w:sz w:val="22"/>
          <w:szCs w:val="22"/>
          <w:highlight w:val="yellow"/>
          <w:rPrChange w:id="62" w:author="Benjamin Arenkiel" w:date="2012-05-17T06:02:00Z">
            <w:rPr>
              <w:rFonts w:ascii="Arial" w:hAnsi="Arial" w:cs="Arial"/>
              <w:sz w:val="22"/>
              <w:szCs w:val="22"/>
            </w:rPr>
          </w:rPrChange>
        </w:rPr>
        <w:t>of</w:t>
      </w:r>
      <w:del w:id="63" w:author="Benjamin Arenkiel" w:date="2012-05-17T05:21:00Z">
        <w:r w:rsidR="00C517EB" w:rsidRPr="0049295D" w:rsidDel="006D118A">
          <w:rPr>
            <w:rFonts w:ascii="Arial" w:hAnsi="Arial" w:cs="Arial"/>
            <w:sz w:val="22"/>
            <w:szCs w:val="22"/>
            <w:highlight w:val="yellow"/>
            <w:rPrChange w:id="64" w:author="Benjamin Arenkiel" w:date="2012-05-17T06:02:00Z">
              <w:rPr>
                <w:rFonts w:ascii="Arial" w:hAnsi="Arial" w:cs="Arial"/>
                <w:sz w:val="22"/>
                <w:szCs w:val="22"/>
              </w:rPr>
            </w:rPrChange>
          </w:rPr>
          <w:delText xml:space="preserve"> a</w:delText>
        </w:r>
      </w:del>
      <w:r w:rsidR="00C517EB" w:rsidRPr="0049295D">
        <w:rPr>
          <w:rFonts w:ascii="Arial" w:hAnsi="Arial" w:cs="Arial"/>
          <w:sz w:val="22"/>
          <w:szCs w:val="22"/>
          <w:highlight w:val="yellow"/>
          <w:rPrChange w:id="65" w:author="Benjamin Arenkiel" w:date="2012-05-17T06:02:00Z">
            <w:rPr>
              <w:rFonts w:ascii="Arial" w:hAnsi="Arial" w:cs="Arial"/>
              <w:sz w:val="22"/>
              <w:szCs w:val="22"/>
            </w:rPr>
          </w:rPrChange>
        </w:rPr>
        <w:t xml:space="preserve"> </w:t>
      </w:r>
      <w:r w:rsidR="000B5557" w:rsidRPr="0049295D">
        <w:rPr>
          <w:rFonts w:ascii="Arial" w:hAnsi="Arial" w:cs="Arial"/>
          <w:sz w:val="22"/>
          <w:szCs w:val="22"/>
          <w:highlight w:val="yellow"/>
          <w:rPrChange w:id="66" w:author="Benjamin Arenkiel" w:date="2012-05-17T06:02:00Z">
            <w:rPr>
              <w:rFonts w:ascii="Arial" w:hAnsi="Arial" w:cs="Arial"/>
              <w:sz w:val="22"/>
              <w:szCs w:val="22"/>
            </w:rPr>
          </w:rPrChange>
        </w:rPr>
        <w:t xml:space="preserve">fiber optic </w:t>
      </w:r>
      <w:del w:id="67" w:author="Benjamin Arenkiel" w:date="2012-05-15T12:14:00Z">
        <w:r w:rsidR="00C517EB" w:rsidRPr="0049295D" w:rsidDel="00DE1832">
          <w:rPr>
            <w:rFonts w:ascii="Arial" w:hAnsi="Arial" w:cs="Arial"/>
            <w:sz w:val="22"/>
            <w:szCs w:val="22"/>
            <w:highlight w:val="yellow"/>
            <w:rPrChange w:id="68" w:author="Benjamin Arenkiel" w:date="2012-05-17T06:02:00Z">
              <w:rPr>
                <w:rFonts w:ascii="Arial" w:hAnsi="Arial" w:cs="Arial"/>
                <w:sz w:val="22"/>
                <w:szCs w:val="22"/>
              </w:rPr>
            </w:rPrChange>
          </w:rPr>
          <w:delText>implant</w:delText>
        </w:r>
        <w:r w:rsidR="00442258" w:rsidRPr="0049295D" w:rsidDel="00DE1832">
          <w:rPr>
            <w:rFonts w:ascii="Arial" w:hAnsi="Arial" w:cs="Arial"/>
            <w:sz w:val="22"/>
            <w:szCs w:val="22"/>
            <w:highlight w:val="yellow"/>
            <w:rPrChange w:id="69" w:author="Benjamin Arenkiel" w:date="2012-05-17T06:02:00Z">
              <w:rPr>
                <w:rFonts w:ascii="Arial" w:hAnsi="Arial" w:cs="Arial"/>
                <w:sz w:val="22"/>
                <w:szCs w:val="22"/>
              </w:rPr>
            </w:rPrChange>
          </w:rPr>
          <w:delText xml:space="preserve"> </w:delText>
        </w:r>
      </w:del>
      <w:ins w:id="70" w:author="Benjamin Arenkiel" w:date="2012-05-15T12:14:00Z">
        <w:r w:rsidR="00DE1832" w:rsidRPr="0049295D">
          <w:rPr>
            <w:rFonts w:ascii="Arial" w:hAnsi="Arial" w:cs="Arial"/>
            <w:sz w:val="22"/>
            <w:szCs w:val="22"/>
            <w:highlight w:val="yellow"/>
            <w:rPrChange w:id="71" w:author="Benjamin Arenkiel" w:date="2012-05-17T06:02:00Z">
              <w:rPr>
                <w:rFonts w:ascii="Arial" w:hAnsi="Arial" w:cs="Arial"/>
                <w:sz w:val="22"/>
                <w:szCs w:val="22"/>
              </w:rPr>
            </w:rPrChange>
          </w:rPr>
          <w:t>implant</w:t>
        </w:r>
      </w:ins>
      <w:ins w:id="72" w:author="Benjamin Arenkiel" w:date="2012-05-17T05:22:00Z">
        <w:r w:rsidR="006D118A" w:rsidRPr="0049295D">
          <w:rPr>
            <w:rFonts w:ascii="Arial" w:hAnsi="Arial" w:cs="Arial"/>
            <w:sz w:val="22"/>
            <w:szCs w:val="22"/>
            <w:highlight w:val="yellow"/>
            <w:rPrChange w:id="73" w:author="Benjamin Arenkiel" w:date="2012-05-17T06:02:00Z">
              <w:rPr>
                <w:rFonts w:ascii="Arial" w:hAnsi="Arial" w:cs="Arial"/>
                <w:sz w:val="22"/>
                <w:szCs w:val="22"/>
              </w:rPr>
            </w:rPrChange>
          </w:rPr>
          <w:t>s</w:t>
        </w:r>
      </w:ins>
      <w:ins w:id="74" w:author="Benjamin Arenkiel" w:date="2012-05-15T12:14:00Z">
        <w:r w:rsidR="00DE1832" w:rsidRPr="0049295D">
          <w:rPr>
            <w:rFonts w:ascii="Arial" w:hAnsi="Arial" w:cs="Arial"/>
            <w:sz w:val="22"/>
            <w:szCs w:val="22"/>
            <w:highlight w:val="yellow"/>
            <w:rPrChange w:id="75" w:author="Benjamin Arenkiel" w:date="2012-05-17T06:02:00Z">
              <w:rPr>
                <w:rFonts w:ascii="Arial" w:hAnsi="Arial" w:cs="Arial"/>
                <w:sz w:val="22"/>
                <w:szCs w:val="22"/>
              </w:rPr>
            </w:rPrChange>
          </w:rPr>
          <w:t xml:space="preserve">, </w:t>
        </w:r>
      </w:ins>
      <w:del w:id="76" w:author="Benjamin Arenkiel" w:date="2012-05-15T12:14:00Z">
        <w:r w:rsidR="00C517EB" w:rsidRPr="0049295D" w:rsidDel="00DE1832">
          <w:rPr>
            <w:rFonts w:ascii="Arial" w:hAnsi="Arial" w:cs="Arial"/>
            <w:sz w:val="22"/>
            <w:szCs w:val="22"/>
            <w:highlight w:val="yellow"/>
            <w:rPrChange w:id="77" w:author="Benjamin Arenkiel" w:date="2012-05-17T06:02:00Z">
              <w:rPr>
                <w:rFonts w:ascii="Arial" w:hAnsi="Arial" w:cs="Arial"/>
                <w:sz w:val="22"/>
                <w:szCs w:val="22"/>
              </w:rPr>
            </w:rPrChange>
          </w:rPr>
          <w:delText xml:space="preserve">and </w:delText>
        </w:r>
      </w:del>
      <w:ins w:id="78" w:author="Benjamin Arenkiel" w:date="2012-05-17T05:22:00Z">
        <w:r w:rsidR="006D118A" w:rsidRPr="0049295D">
          <w:rPr>
            <w:rFonts w:ascii="Arial" w:hAnsi="Arial" w:cs="Arial"/>
            <w:sz w:val="22"/>
            <w:szCs w:val="22"/>
            <w:highlight w:val="yellow"/>
            <w:rPrChange w:id="79" w:author="Benjamin Arenkiel" w:date="2012-05-17T06:02:00Z">
              <w:rPr>
                <w:rFonts w:ascii="Arial" w:hAnsi="Arial" w:cs="Arial"/>
                <w:sz w:val="22"/>
                <w:szCs w:val="22"/>
              </w:rPr>
            </w:rPrChange>
          </w:rPr>
          <w:t>their</w:t>
        </w:r>
      </w:ins>
      <w:del w:id="80" w:author="Benjamin Arenkiel" w:date="2012-05-17T05:22:00Z">
        <w:r w:rsidR="00C517EB" w:rsidRPr="0049295D" w:rsidDel="006D118A">
          <w:rPr>
            <w:rFonts w:ascii="Arial" w:hAnsi="Arial" w:cs="Arial"/>
            <w:sz w:val="22"/>
            <w:szCs w:val="22"/>
            <w:highlight w:val="yellow"/>
            <w:rPrChange w:id="81" w:author="Benjamin Arenkiel" w:date="2012-05-17T06:02:00Z">
              <w:rPr>
                <w:rFonts w:ascii="Arial" w:hAnsi="Arial" w:cs="Arial"/>
                <w:sz w:val="22"/>
                <w:szCs w:val="22"/>
              </w:rPr>
            </w:rPrChange>
          </w:rPr>
          <w:delText>its</w:delText>
        </w:r>
      </w:del>
      <w:r w:rsidR="00DE0ABB" w:rsidRPr="0049295D">
        <w:rPr>
          <w:rFonts w:ascii="Arial" w:hAnsi="Arial" w:cs="Arial"/>
          <w:sz w:val="22"/>
          <w:szCs w:val="22"/>
          <w:highlight w:val="yellow"/>
          <w:rPrChange w:id="82" w:author="Benjamin Arenkiel" w:date="2012-05-17T06:02:00Z">
            <w:rPr>
              <w:rFonts w:ascii="Arial" w:hAnsi="Arial" w:cs="Arial"/>
              <w:sz w:val="22"/>
              <w:szCs w:val="22"/>
            </w:rPr>
          </w:rPrChange>
        </w:rPr>
        <w:t xml:space="preserve"> permanent</w:t>
      </w:r>
      <w:r w:rsidR="00C517EB" w:rsidRPr="0049295D">
        <w:rPr>
          <w:rFonts w:ascii="Arial" w:hAnsi="Arial" w:cs="Arial"/>
          <w:sz w:val="22"/>
          <w:szCs w:val="22"/>
          <w:highlight w:val="yellow"/>
          <w:rPrChange w:id="83" w:author="Benjamin Arenkiel" w:date="2012-05-17T06:02:00Z">
            <w:rPr>
              <w:rFonts w:ascii="Arial" w:hAnsi="Arial" w:cs="Arial"/>
              <w:sz w:val="22"/>
              <w:szCs w:val="22"/>
            </w:rPr>
          </w:rPrChange>
        </w:rPr>
        <w:t xml:space="preserve"> fixation onto the cranium</w:t>
      </w:r>
      <w:ins w:id="84" w:author="Benjamin Arenkiel" w:date="2012-05-17T05:22:00Z">
        <w:r w:rsidR="006D118A" w:rsidRPr="0049295D">
          <w:rPr>
            <w:rFonts w:ascii="Arial" w:hAnsi="Arial" w:cs="Arial"/>
            <w:sz w:val="22"/>
            <w:szCs w:val="22"/>
            <w:highlight w:val="yellow"/>
            <w:rPrChange w:id="85" w:author="Benjamin Arenkiel" w:date="2012-05-17T06:02:00Z">
              <w:rPr>
                <w:rFonts w:ascii="Arial" w:hAnsi="Arial" w:cs="Arial"/>
                <w:sz w:val="22"/>
                <w:szCs w:val="22"/>
              </w:rPr>
            </w:rPrChange>
          </w:rPr>
          <w:t>s</w:t>
        </w:r>
      </w:ins>
      <w:r w:rsidR="00C517EB" w:rsidRPr="0049295D">
        <w:rPr>
          <w:rFonts w:ascii="Arial" w:hAnsi="Arial" w:cs="Arial"/>
          <w:sz w:val="22"/>
          <w:szCs w:val="22"/>
          <w:highlight w:val="yellow"/>
          <w:rPrChange w:id="86" w:author="Benjamin Arenkiel" w:date="2012-05-17T06:02:00Z">
            <w:rPr>
              <w:rFonts w:ascii="Arial" w:hAnsi="Arial" w:cs="Arial"/>
              <w:sz w:val="22"/>
              <w:szCs w:val="22"/>
            </w:rPr>
          </w:rPrChange>
        </w:rPr>
        <w:t xml:space="preserve"> of</w:t>
      </w:r>
      <w:r w:rsidR="000B5557" w:rsidRPr="0049295D">
        <w:rPr>
          <w:rFonts w:ascii="Arial" w:hAnsi="Arial" w:cs="Arial"/>
          <w:sz w:val="22"/>
          <w:szCs w:val="22"/>
          <w:highlight w:val="yellow"/>
          <w:rPrChange w:id="87" w:author="Benjamin Arenkiel" w:date="2012-05-17T06:02:00Z">
            <w:rPr>
              <w:rFonts w:ascii="Arial" w:hAnsi="Arial" w:cs="Arial"/>
              <w:sz w:val="22"/>
              <w:szCs w:val="22"/>
            </w:rPr>
          </w:rPrChange>
        </w:rPr>
        <w:t xml:space="preserve"> anesthetized </w:t>
      </w:r>
      <w:r w:rsidR="00C517EB" w:rsidRPr="0049295D">
        <w:rPr>
          <w:rFonts w:ascii="Arial" w:hAnsi="Arial" w:cs="Arial"/>
          <w:sz w:val="22"/>
          <w:szCs w:val="22"/>
          <w:highlight w:val="yellow"/>
          <w:rPrChange w:id="88" w:author="Benjamin Arenkiel" w:date="2012-05-17T06:02:00Z">
            <w:rPr>
              <w:rFonts w:ascii="Arial" w:hAnsi="Arial" w:cs="Arial"/>
              <w:sz w:val="22"/>
              <w:szCs w:val="22"/>
            </w:rPr>
          </w:rPrChange>
        </w:rPr>
        <w:t>mice</w:t>
      </w:r>
      <w:r w:rsidR="001E7E19" w:rsidRPr="0049295D">
        <w:rPr>
          <w:rFonts w:ascii="Arial" w:hAnsi="Arial" w:cs="Arial"/>
          <w:sz w:val="22"/>
          <w:szCs w:val="22"/>
          <w:highlight w:val="yellow"/>
          <w:rPrChange w:id="89" w:author="Benjamin Arenkiel" w:date="2012-05-17T06:02:00Z">
            <w:rPr>
              <w:rFonts w:ascii="Arial" w:hAnsi="Arial" w:cs="Arial"/>
              <w:sz w:val="22"/>
              <w:szCs w:val="22"/>
            </w:rPr>
          </w:rPrChange>
        </w:rPr>
        <w:t xml:space="preserve">, </w:t>
      </w:r>
      <w:del w:id="90" w:author="Benjamin Arenkiel" w:date="2012-05-15T12:14:00Z">
        <w:r w:rsidR="001E7E19" w:rsidRPr="0049295D" w:rsidDel="00DE1832">
          <w:rPr>
            <w:rFonts w:ascii="Arial" w:hAnsi="Arial" w:cs="Arial"/>
            <w:sz w:val="22"/>
            <w:szCs w:val="22"/>
            <w:highlight w:val="yellow"/>
            <w:rPrChange w:id="91" w:author="Benjamin Arenkiel" w:date="2012-05-17T06:02:00Z">
              <w:rPr>
                <w:rFonts w:ascii="Arial" w:hAnsi="Arial" w:cs="Arial"/>
                <w:sz w:val="22"/>
                <w:szCs w:val="22"/>
              </w:rPr>
            </w:rPrChange>
          </w:rPr>
          <w:delText>as well as</w:delText>
        </w:r>
      </w:del>
      <w:ins w:id="92" w:author="Benjamin Arenkiel" w:date="2012-05-15T12:14:00Z">
        <w:r w:rsidR="00DE1832" w:rsidRPr="0049295D">
          <w:rPr>
            <w:rFonts w:ascii="Arial" w:hAnsi="Arial" w:cs="Arial"/>
            <w:sz w:val="22"/>
            <w:szCs w:val="22"/>
            <w:highlight w:val="yellow"/>
            <w:rPrChange w:id="93" w:author="Benjamin Arenkiel" w:date="2012-05-17T06:02:00Z">
              <w:rPr>
                <w:rFonts w:ascii="Arial" w:hAnsi="Arial" w:cs="Arial"/>
                <w:sz w:val="22"/>
                <w:szCs w:val="22"/>
              </w:rPr>
            </w:rPrChange>
          </w:rPr>
          <w:t>and</w:t>
        </w:r>
      </w:ins>
      <w:del w:id="94" w:author="Benjamin Arenkiel" w:date="2012-05-17T05:22:00Z">
        <w:r w:rsidR="001E7E19" w:rsidRPr="0049295D" w:rsidDel="006D118A">
          <w:rPr>
            <w:rFonts w:ascii="Arial" w:hAnsi="Arial" w:cs="Arial"/>
            <w:sz w:val="22"/>
            <w:szCs w:val="22"/>
            <w:highlight w:val="yellow"/>
            <w:rPrChange w:id="95" w:author="Benjamin Arenkiel" w:date="2012-05-17T06:02:00Z">
              <w:rPr>
                <w:rFonts w:ascii="Arial" w:hAnsi="Arial" w:cs="Arial"/>
                <w:sz w:val="22"/>
                <w:szCs w:val="22"/>
              </w:rPr>
            </w:rPrChange>
          </w:rPr>
          <w:delText xml:space="preserve"> </w:delText>
        </w:r>
        <w:r w:rsidR="00442258" w:rsidRPr="0049295D" w:rsidDel="006D118A">
          <w:rPr>
            <w:rFonts w:ascii="Arial" w:hAnsi="Arial" w:cs="Arial"/>
            <w:sz w:val="22"/>
            <w:szCs w:val="22"/>
            <w:highlight w:val="yellow"/>
            <w:rPrChange w:id="96" w:author="Benjamin Arenkiel" w:date="2012-05-17T06:02:00Z">
              <w:rPr>
                <w:rFonts w:ascii="Arial" w:hAnsi="Arial" w:cs="Arial"/>
                <w:sz w:val="22"/>
                <w:szCs w:val="22"/>
              </w:rPr>
            </w:rPrChange>
          </w:rPr>
          <w:delText>the</w:delText>
        </w:r>
      </w:del>
      <w:r w:rsidR="00442258" w:rsidRPr="0049295D">
        <w:rPr>
          <w:rFonts w:ascii="Arial" w:hAnsi="Arial" w:cs="Arial"/>
          <w:sz w:val="22"/>
          <w:szCs w:val="22"/>
          <w:highlight w:val="yellow"/>
          <w:rPrChange w:id="97" w:author="Benjamin Arenkiel" w:date="2012-05-17T06:02:00Z">
            <w:rPr>
              <w:rFonts w:ascii="Arial" w:hAnsi="Arial" w:cs="Arial"/>
              <w:sz w:val="22"/>
              <w:szCs w:val="22"/>
            </w:rPr>
          </w:rPrChange>
        </w:rPr>
        <w:t xml:space="preserve"> assembly of the fiber optic coupler connecting the implant to a light source</w:t>
      </w:r>
      <w:r w:rsidR="00397367" w:rsidRPr="0049295D">
        <w:rPr>
          <w:rFonts w:ascii="Arial" w:hAnsi="Arial" w:cs="Arial"/>
          <w:sz w:val="22"/>
          <w:szCs w:val="22"/>
          <w:highlight w:val="yellow"/>
          <w:rPrChange w:id="98" w:author="Benjamin Arenkiel" w:date="2012-05-17T06:02:00Z">
            <w:rPr>
              <w:rFonts w:ascii="Arial" w:hAnsi="Arial" w:cs="Arial"/>
              <w:sz w:val="22"/>
              <w:szCs w:val="22"/>
            </w:rPr>
          </w:rPrChange>
        </w:rPr>
        <w:t>.</w:t>
      </w:r>
      <w:r w:rsidR="00397367">
        <w:rPr>
          <w:rFonts w:ascii="Arial" w:hAnsi="Arial" w:cs="Arial"/>
          <w:sz w:val="22"/>
          <w:szCs w:val="22"/>
        </w:rPr>
        <w:t xml:space="preserve"> </w:t>
      </w:r>
      <w:r w:rsidR="00E6613C">
        <w:rPr>
          <w:rFonts w:ascii="Arial" w:hAnsi="Arial" w:cs="Arial"/>
          <w:sz w:val="22"/>
          <w:szCs w:val="22"/>
        </w:rPr>
        <w:t xml:space="preserve"> </w:t>
      </w:r>
      <w:r w:rsidR="00970BC8">
        <w:rPr>
          <w:rFonts w:ascii="Arial" w:hAnsi="Arial" w:cs="Arial"/>
          <w:sz w:val="22"/>
          <w:szCs w:val="22"/>
        </w:rPr>
        <w:t>The implant, connected</w:t>
      </w:r>
      <w:r w:rsidR="00ED797D" w:rsidRPr="00D46196">
        <w:rPr>
          <w:rFonts w:ascii="Arial" w:hAnsi="Arial" w:cs="Arial"/>
          <w:sz w:val="22"/>
          <w:szCs w:val="22"/>
        </w:rPr>
        <w:t xml:space="preserve"> with </w:t>
      </w:r>
      <w:r w:rsidR="00970BC8">
        <w:rPr>
          <w:rFonts w:ascii="Arial" w:hAnsi="Arial" w:cs="Arial"/>
          <w:sz w:val="22"/>
          <w:szCs w:val="22"/>
        </w:rPr>
        <w:t>optical fibers</w:t>
      </w:r>
      <w:r w:rsidR="00ED797D" w:rsidRPr="00D46196">
        <w:rPr>
          <w:rFonts w:ascii="Arial" w:hAnsi="Arial" w:cs="Arial"/>
          <w:sz w:val="22"/>
          <w:szCs w:val="22"/>
        </w:rPr>
        <w:t xml:space="preserve"> to a</w:t>
      </w:r>
      <w:r w:rsidR="00744B7F">
        <w:rPr>
          <w:rFonts w:ascii="Arial" w:hAnsi="Arial" w:cs="Arial"/>
          <w:sz w:val="22"/>
          <w:szCs w:val="22"/>
        </w:rPr>
        <w:t xml:space="preserve"> solid-state</w:t>
      </w:r>
      <w:r w:rsidR="00ED797D" w:rsidRPr="00D46196">
        <w:rPr>
          <w:rFonts w:ascii="Arial" w:hAnsi="Arial" w:cs="Arial"/>
          <w:sz w:val="22"/>
          <w:szCs w:val="22"/>
        </w:rPr>
        <w:t xml:space="preserve"> laser</w:t>
      </w:r>
      <w:ins w:id="99" w:author="Benjamin Arenkiel" w:date="2012-05-15T12:15:00Z">
        <w:r w:rsidR="00DE1832">
          <w:rPr>
            <w:rFonts w:ascii="Arial" w:hAnsi="Arial" w:cs="Arial"/>
            <w:sz w:val="22"/>
            <w:szCs w:val="22"/>
          </w:rPr>
          <w:t xml:space="preserve"> </w:t>
        </w:r>
        <w:r w:rsidR="00DE1832" w:rsidRPr="0049295D">
          <w:rPr>
            <w:rFonts w:ascii="Arial" w:hAnsi="Arial" w:cs="Arial"/>
            <w:sz w:val="22"/>
            <w:szCs w:val="22"/>
            <w:highlight w:val="yellow"/>
            <w:rPrChange w:id="100" w:author="Benjamin Arenkiel" w:date="2012-05-17T06:02:00Z">
              <w:rPr>
                <w:rFonts w:ascii="Arial" w:hAnsi="Arial" w:cs="Arial"/>
                <w:sz w:val="22"/>
                <w:szCs w:val="22"/>
              </w:rPr>
            </w:rPrChange>
          </w:rPr>
          <w:t>through small detachable tethers</w:t>
        </w:r>
      </w:ins>
      <w:r w:rsidR="00ED797D" w:rsidRPr="00D46196">
        <w:rPr>
          <w:rFonts w:ascii="Arial" w:hAnsi="Arial" w:cs="Arial"/>
          <w:sz w:val="22"/>
          <w:szCs w:val="22"/>
        </w:rPr>
        <w:t>, allows</w:t>
      </w:r>
      <w:r w:rsidR="00C517EB">
        <w:rPr>
          <w:rFonts w:ascii="Arial" w:hAnsi="Arial" w:cs="Arial"/>
          <w:sz w:val="22"/>
          <w:szCs w:val="22"/>
        </w:rPr>
        <w:t xml:space="preserve"> for an efficient </w:t>
      </w:r>
      <w:r w:rsidR="000B5557" w:rsidRPr="00D46196">
        <w:rPr>
          <w:rFonts w:ascii="Arial" w:hAnsi="Arial" w:cs="Arial"/>
          <w:sz w:val="22"/>
          <w:szCs w:val="22"/>
        </w:rPr>
        <w:t xml:space="preserve">method to chronically </w:t>
      </w:r>
      <w:proofErr w:type="spellStart"/>
      <w:r w:rsidR="00ED797D" w:rsidRPr="00D46196">
        <w:rPr>
          <w:rFonts w:ascii="Arial" w:hAnsi="Arial" w:cs="Arial"/>
          <w:sz w:val="22"/>
          <w:szCs w:val="22"/>
        </w:rPr>
        <w:t>photo</w:t>
      </w:r>
      <w:r w:rsidR="000B5557" w:rsidRPr="00D46196">
        <w:rPr>
          <w:rFonts w:ascii="Arial" w:hAnsi="Arial" w:cs="Arial"/>
          <w:sz w:val="22"/>
          <w:szCs w:val="22"/>
        </w:rPr>
        <w:t>stimulate</w:t>
      </w:r>
      <w:proofErr w:type="spellEnd"/>
      <w:r w:rsidR="000B5557" w:rsidRPr="00D46196">
        <w:rPr>
          <w:rFonts w:ascii="Arial" w:hAnsi="Arial" w:cs="Arial"/>
          <w:sz w:val="22"/>
          <w:szCs w:val="22"/>
        </w:rPr>
        <w:t xml:space="preserve"> functional neuronal circuitry</w:t>
      </w:r>
      <w:del w:id="101" w:author="Benjamin Arenkiel" w:date="2012-05-15T12:17:00Z">
        <w:r w:rsidR="000B5557" w:rsidRPr="00D46196" w:rsidDel="0089695E">
          <w:rPr>
            <w:rFonts w:ascii="Arial" w:hAnsi="Arial" w:cs="Arial"/>
            <w:sz w:val="22"/>
            <w:szCs w:val="22"/>
          </w:rPr>
          <w:delText xml:space="preserve"> </w:delText>
        </w:r>
        <w:r w:rsidR="007130D5" w:rsidDel="0089695E">
          <w:rPr>
            <w:rFonts w:ascii="Arial" w:hAnsi="Arial" w:cs="Arial"/>
            <w:sz w:val="22"/>
            <w:szCs w:val="22"/>
          </w:rPr>
          <w:delText xml:space="preserve">with </w:delText>
        </w:r>
      </w:del>
      <w:del w:id="102" w:author="Benjamin Arenkiel" w:date="2012-05-15T12:16:00Z">
        <w:r w:rsidR="007130D5" w:rsidDel="00DE1832">
          <w:rPr>
            <w:rFonts w:ascii="Arial" w:hAnsi="Arial" w:cs="Arial"/>
            <w:sz w:val="22"/>
            <w:szCs w:val="22"/>
          </w:rPr>
          <w:delText xml:space="preserve">less </w:delText>
        </w:r>
      </w:del>
      <w:del w:id="103" w:author="Benjamin Arenkiel" w:date="2012-05-15T12:17:00Z">
        <w:r w:rsidR="007130D5" w:rsidDel="0089695E">
          <w:rPr>
            <w:rFonts w:ascii="Arial" w:hAnsi="Arial" w:cs="Arial"/>
            <w:sz w:val="22"/>
            <w:szCs w:val="22"/>
          </w:rPr>
          <w:delText>tissue damage</w:delText>
        </w:r>
        <w:r w:rsidR="0035632D" w:rsidDel="0089695E">
          <w:rPr>
            <w:rFonts w:ascii="Arial" w:hAnsi="Arial" w:cs="Arial"/>
            <w:sz w:val="22"/>
            <w:szCs w:val="22"/>
            <w:vertAlign w:val="superscript"/>
          </w:rPr>
          <w:delText>9</w:delText>
        </w:r>
      </w:del>
      <w:ins w:id="104" w:author="Benjamin Arenkiel" w:date="2012-05-15T12:15:00Z">
        <w:r w:rsidR="00DE1832">
          <w:rPr>
            <w:rFonts w:ascii="Arial" w:hAnsi="Arial" w:cs="Arial"/>
            <w:sz w:val="22"/>
            <w:szCs w:val="22"/>
          </w:rPr>
          <w:t xml:space="preserve"> </w:t>
        </w:r>
      </w:ins>
      <w:del w:id="105" w:author="Benjamin Arenkiel" w:date="2012-05-15T12:15:00Z">
        <w:r w:rsidR="007130D5" w:rsidDel="00DE1832">
          <w:rPr>
            <w:rFonts w:ascii="Arial" w:hAnsi="Arial" w:cs="Arial"/>
            <w:sz w:val="22"/>
            <w:szCs w:val="22"/>
          </w:rPr>
          <w:delText xml:space="preserve"> </w:delText>
        </w:r>
        <w:r w:rsidR="000B5557" w:rsidRPr="00D46196" w:rsidDel="00DE1832">
          <w:rPr>
            <w:rFonts w:ascii="Arial" w:hAnsi="Arial" w:cs="Arial"/>
            <w:sz w:val="22"/>
            <w:szCs w:val="22"/>
          </w:rPr>
          <w:delText xml:space="preserve">using </w:delText>
        </w:r>
        <w:r w:rsidR="00C517EB" w:rsidDel="00DE1832">
          <w:rPr>
            <w:rFonts w:ascii="Arial" w:hAnsi="Arial" w:cs="Arial"/>
            <w:sz w:val="22"/>
            <w:szCs w:val="22"/>
          </w:rPr>
          <w:delText>small</w:delText>
        </w:r>
        <w:r w:rsidR="00970BC8" w:rsidDel="00DE1832">
          <w:rPr>
            <w:rFonts w:ascii="Arial" w:hAnsi="Arial" w:cs="Arial"/>
            <w:sz w:val="22"/>
            <w:szCs w:val="22"/>
          </w:rPr>
          <w:delText xml:space="preserve">, detachable, </w:delText>
        </w:r>
        <w:r w:rsidR="008C3E64" w:rsidDel="00DE1832">
          <w:rPr>
            <w:rFonts w:ascii="Arial" w:hAnsi="Arial" w:cs="Arial"/>
            <w:sz w:val="22"/>
            <w:szCs w:val="22"/>
          </w:rPr>
          <w:delText>tethers</w:delText>
        </w:r>
        <w:r w:rsidR="00E6613C" w:rsidDel="00DE1832">
          <w:rPr>
            <w:rFonts w:ascii="Arial" w:hAnsi="Arial" w:cs="Arial"/>
            <w:sz w:val="22"/>
            <w:szCs w:val="22"/>
          </w:rPr>
          <w:delText xml:space="preserve">.  </w:delText>
        </w:r>
      </w:del>
      <w:del w:id="106" w:author="Benjamin Arenkiel" w:date="2012-05-15T12:17:00Z">
        <w:r w:rsidR="00E203A8" w:rsidDel="0089695E">
          <w:rPr>
            <w:rFonts w:ascii="Arial" w:hAnsi="Arial" w:cs="Arial"/>
            <w:sz w:val="22"/>
            <w:szCs w:val="22"/>
          </w:rPr>
          <w:delText xml:space="preserve">Permanent fixation of the fiber optic </w:delText>
        </w:r>
        <w:r w:rsidR="00E6613C" w:rsidDel="0089695E">
          <w:rPr>
            <w:rFonts w:ascii="Arial" w:hAnsi="Arial" w:cs="Arial"/>
            <w:sz w:val="22"/>
            <w:szCs w:val="22"/>
          </w:rPr>
          <w:delText xml:space="preserve">implants </w:delText>
        </w:r>
        <w:r w:rsidR="00255B00" w:rsidDel="0089695E">
          <w:rPr>
            <w:rFonts w:ascii="Arial" w:hAnsi="Arial" w:cs="Arial"/>
            <w:sz w:val="22"/>
            <w:szCs w:val="22"/>
          </w:rPr>
          <w:delText>provide</w:delText>
        </w:r>
        <w:r w:rsidR="00F10F17" w:rsidDel="0089695E">
          <w:rPr>
            <w:rFonts w:ascii="Arial" w:hAnsi="Arial" w:cs="Arial"/>
            <w:sz w:val="22"/>
            <w:szCs w:val="22"/>
          </w:rPr>
          <w:delText>s</w:delText>
        </w:r>
        <w:r w:rsidR="00E6613C" w:rsidDel="0089695E">
          <w:rPr>
            <w:rFonts w:ascii="Arial" w:hAnsi="Arial" w:cs="Arial"/>
            <w:sz w:val="22"/>
            <w:szCs w:val="22"/>
          </w:rPr>
          <w:delText xml:space="preserve"> </w:delText>
        </w:r>
        <w:r w:rsidR="00B17477" w:rsidDel="0089695E">
          <w:rPr>
            <w:rFonts w:ascii="Arial" w:hAnsi="Arial" w:cs="Arial"/>
            <w:sz w:val="22"/>
            <w:szCs w:val="22"/>
          </w:rPr>
          <w:delText>consistent</w:delText>
        </w:r>
        <w:r w:rsidR="001E7E19" w:rsidDel="0089695E">
          <w:rPr>
            <w:rFonts w:ascii="Arial" w:hAnsi="Arial" w:cs="Arial"/>
            <w:sz w:val="22"/>
            <w:szCs w:val="22"/>
          </w:rPr>
          <w:delText>, long-term</w:delText>
        </w:r>
        <w:r w:rsidR="00B17477" w:rsidDel="0089695E">
          <w:rPr>
            <w:rFonts w:ascii="Arial" w:hAnsi="Arial" w:cs="Arial"/>
            <w:sz w:val="22"/>
            <w:szCs w:val="22"/>
          </w:rPr>
          <w:delText xml:space="preserve"> </w:delText>
        </w:r>
        <w:r w:rsidR="00E203A8" w:rsidDel="0089695E">
          <w:rPr>
            <w:rFonts w:ascii="Arial" w:hAnsi="Arial" w:cs="Arial"/>
            <w:i/>
            <w:sz w:val="22"/>
            <w:szCs w:val="22"/>
          </w:rPr>
          <w:delText>in vivo</w:delText>
        </w:r>
        <w:r w:rsidR="00E203A8" w:rsidDel="0089695E">
          <w:rPr>
            <w:rFonts w:ascii="Arial" w:hAnsi="Arial" w:cs="Arial"/>
            <w:sz w:val="22"/>
            <w:szCs w:val="22"/>
          </w:rPr>
          <w:delText xml:space="preserve"> optogenetic studies of neuronal circuits </w:delText>
        </w:r>
      </w:del>
      <w:r w:rsidR="00E203A8">
        <w:rPr>
          <w:rFonts w:ascii="Arial" w:hAnsi="Arial" w:cs="Arial"/>
          <w:sz w:val="22"/>
          <w:szCs w:val="22"/>
        </w:rPr>
        <w:t>in awake</w:t>
      </w:r>
      <w:r w:rsidR="00831F2D">
        <w:rPr>
          <w:rFonts w:ascii="Arial" w:hAnsi="Arial" w:cs="Arial"/>
          <w:sz w:val="22"/>
          <w:szCs w:val="22"/>
        </w:rPr>
        <w:t>,</w:t>
      </w:r>
      <w:r w:rsidR="00E203A8">
        <w:rPr>
          <w:rFonts w:ascii="Arial" w:hAnsi="Arial" w:cs="Arial"/>
          <w:sz w:val="22"/>
          <w:szCs w:val="22"/>
        </w:rPr>
        <w:t xml:space="preserve"> behaving mice</w:t>
      </w:r>
      <w:r w:rsidR="0035632D">
        <w:rPr>
          <w:rFonts w:ascii="Arial" w:hAnsi="Arial" w:cs="Arial"/>
          <w:sz w:val="22"/>
          <w:szCs w:val="22"/>
          <w:vertAlign w:val="superscript"/>
        </w:rPr>
        <w:t>10</w:t>
      </w:r>
      <w:ins w:id="107" w:author="Benjamin Arenkiel" w:date="2012-05-15T12:18:00Z">
        <w:r w:rsidR="0089695E">
          <w:rPr>
            <w:rFonts w:ascii="Arial" w:hAnsi="Arial" w:cs="Arial"/>
            <w:sz w:val="22"/>
            <w:szCs w:val="22"/>
            <w:vertAlign w:val="superscript"/>
          </w:rPr>
          <w:t xml:space="preserve"> </w:t>
        </w:r>
      </w:ins>
      <w:del w:id="108" w:author="Benjamin Arenkiel" w:date="2012-05-15T12:18:00Z">
        <w:r w:rsidR="00E203A8" w:rsidDel="0089695E">
          <w:rPr>
            <w:rFonts w:ascii="Arial" w:hAnsi="Arial" w:cs="Arial"/>
            <w:sz w:val="22"/>
            <w:szCs w:val="22"/>
          </w:rPr>
          <w:delText xml:space="preserve"> </w:delText>
        </w:r>
      </w:del>
      <w:ins w:id="109" w:author="Benjamin Arenkiel" w:date="2012-05-15T12:18:00Z">
        <w:r w:rsidR="0089695E" w:rsidRPr="0049295D">
          <w:rPr>
            <w:rFonts w:ascii="Arial" w:hAnsi="Arial" w:cs="Arial"/>
            <w:sz w:val="22"/>
            <w:szCs w:val="22"/>
            <w:highlight w:val="yellow"/>
            <w:rPrChange w:id="110" w:author="Benjamin Arenkiel" w:date="2012-05-17T06:02:00Z">
              <w:rPr>
                <w:rFonts w:ascii="Arial" w:hAnsi="Arial" w:cs="Arial"/>
                <w:sz w:val="22"/>
                <w:szCs w:val="22"/>
              </w:rPr>
            </w:rPrChange>
          </w:rPr>
          <w:t>with minimal tissue damage</w:t>
        </w:r>
        <w:r w:rsidR="0089695E" w:rsidRPr="0049295D">
          <w:rPr>
            <w:rFonts w:ascii="Arial" w:hAnsi="Arial" w:cs="Arial"/>
            <w:sz w:val="22"/>
            <w:szCs w:val="22"/>
            <w:highlight w:val="yellow"/>
            <w:vertAlign w:val="superscript"/>
            <w:rPrChange w:id="111" w:author="Benjamin Arenkiel" w:date="2012-05-17T06:02:00Z">
              <w:rPr>
                <w:rFonts w:ascii="Arial" w:hAnsi="Arial" w:cs="Arial"/>
                <w:sz w:val="22"/>
                <w:szCs w:val="22"/>
                <w:vertAlign w:val="superscript"/>
              </w:rPr>
            </w:rPrChange>
          </w:rPr>
          <w:t>9</w:t>
        </w:r>
      </w:ins>
      <w:del w:id="112" w:author="Benjamin Arenkiel" w:date="2012-05-15T12:18:00Z">
        <w:r w:rsidR="00AA6007" w:rsidDel="0089695E">
          <w:rPr>
            <w:rFonts w:ascii="Arial" w:hAnsi="Arial" w:cs="Arial"/>
            <w:sz w:val="22"/>
            <w:szCs w:val="22"/>
          </w:rPr>
          <w:delText>with minimal tissue damage</w:delText>
        </w:r>
      </w:del>
      <w:r w:rsidR="00AA6007">
        <w:rPr>
          <w:rFonts w:ascii="Arial" w:hAnsi="Arial" w:cs="Arial"/>
          <w:sz w:val="22"/>
          <w:szCs w:val="22"/>
        </w:rPr>
        <w:t>.</w:t>
      </w:r>
    </w:p>
    <w:p w:rsidR="00312DC6" w:rsidRPr="00D46196" w:rsidRDefault="00312DC6">
      <w:pPr>
        <w:rPr>
          <w:rFonts w:ascii="Arial" w:hAnsi="Arial" w:cs="Arial"/>
          <w:sz w:val="22"/>
          <w:szCs w:val="22"/>
        </w:rPr>
      </w:pPr>
    </w:p>
    <w:p w:rsidR="00E661BC" w:rsidRDefault="00E661BC">
      <w:pPr>
        <w:rPr>
          <w:rFonts w:ascii="Arial" w:hAnsi="Arial" w:cs="Arial"/>
          <w:b/>
          <w:sz w:val="22"/>
          <w:szCs w:val="22"/>
          <w:u w:val="single"/>
        </w:rPr>
      </w:pPr>
    </w:p>
    <w:p w:rsidR="00E661BC" w:rsidRDefault="00E661BC">
      <w:pPr>
        <w:rPr>
          <w:rFonts w:ascii="Arial" w:hAnsi="Arial" w:cs="Arial"/>
          <w:b/>
          <w:sz w:val="22"/>
          <w:szCs w:val="22"/>
          <w:u w:val="single"/>
        </w:rPr>
      </w:pPr>
    </w:p>
    <w:p w:rsidR="00E661BC" w:rsidRDefault="00E661BC">
      <w:pPr>
        <w:rPr>
          <w:rFonts w:ascii="Arial" w:hAnsi="Arial" w:cs="Arial"/>
          <w:b/>
          <w:sz w:val="22"/>
          <w:szCs w:val="22"/>
          <w:u w:val="single"/>
        </w:rPr>
      </w:pPr>
    </w:p>
    <w:p w:rsidR="00E661BC" w:rsidRDefault="00E661BC">
      <w:pPr>
        <w:rPr>
          <w:rFonts w:ascii="Arial" w:hAnsi="Arial" w:cs="Arial"/>
          <w:b/>
          <w:sz w:val="22"/>
          <w:szCs w:val="22"/>
          <w:u w:val="single"/>
        </w:rPr>
      </w:pPr>
    </w:p>
    <w:p w:rsidR="00E661BC" w:rsidRDefault="00E661BC">
      <w:pPr>
        <w:rPr>
          <w:rFonts w:ascii="Arial" w:hAnsi="Arial" w:cs="Arial"/>
          <w:b/>
          <w:sz w:val="22"/>
          <w:szCs w:val="22"/>
          <w:u w:val="single"/>
        </w:rPr>
      </w:pPr>
    </w:p>
    <w:p w:rsidR="00E661BC" w:rsidRDefault="00E661BC">
      <w:pPr>
        <w:rPr>
          <w:rFonts w:ascii="Arial" w:hAnsi="Arial" w:cs="Arial"/>
          <w:b/>
          <w:sz w:val="22"/>
          <w:szCs w:val="22"/>
          <w:u w:val="single"/>
        </w:rPr>
      </w:pPr>
    </w:p>
    <w:p w:rsidR="00E661BC" w:rsidRDefault="00E661BC">
      <w:pPr>
        <w:rPr>
          <w:rFonts w:ascii="Arial" w:hAnsi="Arial" w:cs="Arial"/>
          <w:b/>
          <w:sz w:val="22"/>
          <w:szCs w:val="22"/>
          <w:u w:val="single"/>
        </w:rPr>
      </w:pPr>
    </w:p>
    <w:p w:rsidR="00E661BC" w:rsidRDefault="00E661BC">
      <w:pPr>
        <w:rPr>
          <w:rFonts w:ascii="Arial" w:hAnsi="Arial" w:cs="Arial"/>
          <w:b/>
          <w:sz w:val="22"/>
          <w:szCs w:val="22"/>
          <w:u w:val="single"/>
        </w:rPr>
      </w:pPr>
    </w:p>
    <w:p w:rsidR="00E661BC" w:rsidRDefault="00E661BC">
      <w:pPr>
        <w:rPr>
          <w:rFonts w:ascii="Arial" w:hAnsi="Arial" w:cs="Arial"/>
          <w:b/>
          <w:sz w:val="22"/>
          <w:szCs w:val="22"/>
          <w:u w:val="single"/>
        </w:rPr>
      </w:pPr>
    </w:p>
    <w:p w:rsidR="00D46196" w:rsidRDefault="00BC56C9">
      <w:pPr>
        <w:rPr>
          <w:rFonts w:ascii="Arial" w:hAnsi="Arial" w:cs="Arial"/>
          <w:b/>
          <w:sz w:val="22"/>
          <w:szCs w:val="22"/>
          <w:u w:val="single"/>
        </w:rPr>
      </w:pPr>
      <w:r>
        <w:rPr>
          <w:rFonts w:ascii="Arial" w:hAnsi="Arial" w:cs="Arial"/>
          <w:b/>
          <w:sz w:val="22"/>
          <w:szCs w:val="22"/>
          <w:u w:val="single"/>
        </w:rPr>
        <w:t>Protocol</w:t>
      </w:r>
    </w:p>
    <w:p w:rsidR="00E6613C" w:rsidRDefault="00E6613C">
      <w:pPr>
        <w:rPr>
          <w:rFonts w:ascii="Arial" w:hAnsi="Arial" w:cs="Arial"/>
          <w:b/>
          <w:sz w:val="22"/>
          <w:szCs w:val="22"/>
          <w:u w:val="single"/>
        </w:rPr>
      </w:pPr>
    </w:p>
    <w:p w:rsidR="00E6613C" w:rsidRPr="00E6613C" w:rsidRDefault="00E6613C">
      <w:pPr>
        <w:rPr>
          <w:rFonts w:ascii="Arial" w:hAnsi="Arial" w:cs="Arial"/>
          <w:sz w:val="22"/>
          <w:szCs w:val="22"/>
        </w:rPr>
      </w:pPr>
      <w:r>
        <w:rPr>
          <w:rFonts w:ascii="Arial" w:hAnsi="Arial" w:cs="Arial"/>
          <w:sz w:val="22"/>
          <w:szCs w:val="22"/>
        </w:rPr>
        <w:t>*All materials along with respective manufacturers and/or vendors are listed below the protocol.</w:t>
      </w:r>
    </w:p>
    <w:p w:rsidR="00D46196" w:rsidRPr="00D46196" w:rsidRDefault="00D46196">
      <w:pPr>
        <w:rPr>
          <w:rFonts w:ascii="Arial" w:hAnsi="Arial" w:cs="Arial"/>
          <w:b/>
          <w:sz w:val="22"/>
          <w:szCs w:val="22"/>
          <w:u w:val="single"/>
        </w:rPr>
      </w:pPr>
    </w:p>
    <w:p w:rsidR="0065373F" w:rsidRDefault="00A84859">
      <w:pPr>
        <w:rPr>
          <w:rFonts w:ascii="Arial" w:hAnsi="Arial" w:cs="Arial"/>
          <w:b/>
          <w:sz w:val="22"/>
          <w:szCs w:val="22"/>
        </w:rPr>
      </w:pPr>
      <w:r>
        <w:rPr>
          <w:rFonts w:ascii="Arial" w:hAnsi="Arial" w:cs="Arial"/>
          <w:b/>
          <w:sz w:val="22"/>
          <w:szCs w:val="22"/>
        </w:rPr>
        <w:t>1</w:t>
      </w:r>
      <w:r w:rsidR="00D46196" w:rsidRPr="00D46196">
        <w:rPr>
          <w:rFonts w:ascii="Arial" w:hAnsi="Arial" w:cs="Arial"/>
          <w:b/>
          <w:sz w:val="22"/>
          <w:szCs w:val="22"/>
        </w:rPr>
        <w:t xml:space="preserve">. </w:t>
      </w:r>
      <w:r w:rsidR="00312DC6" w:rsidRPr="00D46196">
        <w:rPr>
          <w:rFonts w:ascii="Arial" w:hAnsi="Arial" w:cs="Arial"/>
          <w:b/>
          <w:sz w:val="22"/>
          <w:szCs w:val="22"/>
        </w:rPr>
        <w:t>Assembly</w:t>
      </w:r>
      <w:r w:rsidR="00452C6B" w:rsidRPr="00D46196">
        <w:rPr>
          <w:rFonts w:ascii="Arial" w:hAnsi="Arial" w:cs="Arial"/>
          <w:b/>
          <w:sz w:val="22"/>
          <w:szCs w:val="22"/>
        </w:rPr>
        <w:t xml:space="preserve"> of implant</w:t>
      </w:r>
    </w:p>
    <w:p w:rsidR="00312DC6" w:rsidRPr="00D46196" w:rsidRDefault="00312DC6">
      <w:pPr>
        <w:rPr>
          <w:rFonts w:ascii="Arial" w:hAnsi="Arial" w:cs="Arial"/>
          <w:sz w:val="22"/>
          <w:szCs w:val="22"/>
        </w:rPr>
      </w:pPr>
    </w:p>
    <w:p w:rsidR="00B702C8" w:rsidRDefault="00B702C8" w:rsidP="00550248">
      <w:pPr>
        <w:pStyle w:val="ListParagraph"/>
        <w:numPr>
          <w:ilvl w:val="1"/>
          <w:numId w:val="4"/>
        </w:numPr>
        <w:rPr>
          <w:rFonts w:ascii="Arial" w:hAnsi="Arial" w:cs="Arial"/>
          <w:sz w:val="22"/>
          <w:szCs w:val="22"/>
        </w:rPr>
      </w:pPr>
      <w:r>
        <w:rPr>
          <w:rFonts w:ascii="Arial" w:hAnsi="Arial" w:cs="Arial"/>
          <w:sz w:val="22"/>
          <w:szCs w:val="22"/>
        </w:rPr>
        <w:t xml:space="preserve">Prepare a mixture of </w:t>
      </w:r>
      <w:r w:rsidR="00583C31">
        <w:rPr>
          <w:rFonts w:ascii="Arial" w:hAnsi="Arial" w:cs="Arial"/>
          <w:sz w:val="22"/>
          <w:szCs w:val="22"/>
        </w:rPr>
        <w:t>heat-curable fiber optic epoxy by adding 100</w:t>
      </w:r>
      <w:r w:rsidR="00E6613C">
        <w:rPr>
          <w:rFonts w:ascii="Arial" w:hAnsi="Arial" w:cs="Arial"/>
          <w:sz w:val="22"/>
          <w:szCs w:val="22"/>
        </w:rPr>
        <w:t xml:space="preserve"> </w:t>
      </w:r>
      <w:r w:rsidR="00583C31">
        <w:rPr>
          <w:rFonts w:ascii="Arial" w:hAnsi="Arial" w:cs="Arial"/>
          <w:sz w:val="22"/>
          <w:szCs w:val="22"/>
        </w:rPr>
        <w:t>mg of harden</w:t>
      </w:r>
      <w:r w:rsidR="00E6613C">
        <w:rPr>
          <w:rFonts w:ascii="Arial" w:hAnsi="Arial" w:cs="Arial"/>
          <w:sz w:val="22"/>
          <w:szCs w:val="22"/>
        </w:rPr>
        <w:t>er</w:t>
      </w:r>
      <w:r w:rsidR="00583C31">
        <w:rPr>
          <w:rFonts w:ascii="Arial" w:hAnsi="Arial" w:cs="Arial"/>
          <w:sz w:val="22"/>
          <w:szCs w:val="22"/>
        </w:rPr>
        <w:t xml:space="preserve"> to 1</w:t>
      </w:r>
      <w:r w:rsidR="00E6613C">
        <w:rPr>
          <w:rFonts w:ascii="Arial" w:hAnsi="Arial" w:cs="Arial"/>
          <w:sz w:val="22"/>
          <w:szCs w:val="22"/>
        </w:rPr>
        <w:t xml:space="preserve"> </w:t>
      </w:r>
      <w:r w:rsidR="00583C31">
        <w:rPr>
          <w:rFonts w:ascii="Arial" w:hAnsi="Arial" w:cs="Arial"/>
          <w:sz w:val="22"/>
          <w:szCs w:val="22"/>
        </w:rPr>
        <w:t>g of resin.</w:t>
      </w:r>
    </w:p>
    <w:p w:rsidR="00B702C8" w:rsidRDefault="00B702C8" w:rsidP="00B702C8">
      <w:pPr>
        <w:pStyle w:val="ListParagraph"/>
        <w:rPr>
          <w:rFonts w:ascii="Arial" w:hAnsi="Arial" w:cs="Arial"/>
          <w:sz w:val="22"/>
          <w:szCs w:val="22"/>
        </w:rPr>
      </w:pPr>
    </w:p>
    <w:p w:rsidR="00550248" w:rsidRDefault="00312DC6" w:rsidP="00550248">
      <w:pPr>
        <w:pStyle w:val="ListParagraph"/>
        <w:numPr>
          <w:ilvl w:val="1"/>
          <w:numId w:val="4"/>
        </w:numPr>
        <w:rPr>
          <w:rFonts w:ascii="Arial" w:hAnsi="Arial" w:cs="Arial"/>
          <w:sz w:val="22"/>
          <w:szCs w:val="22"/>
        </w:rPr>
      </w:pPr>
      <w:r w:rsidRPr="00A84859">
        <w:rPr>
          <w:rFonts w:ascii="Arial" w:hAnsi="Arial" w:cs="Arial"/>
          <w:sz w:val="22"/>
          <w:szCs w:val="22"/>
        </w:rPr>
        <w:t xml:space="preserve">Measure and </w:t>
      </w:r>
      <w:r w:rsidR="008D3111">
        <w:rPr>
          <w:rFonts w:ascii="Arial" w:hAnsi="Arial" w:cs="Arial"/>
          <w:sz w:val="22"/>
          <w:szCs w:val="22"/>
        </w:rPr>
        <w:t>cut a</w:t>
      </w:r>
      <w:r w:rsidR="00591BC2">
        <w:rPr>
          <w:rFonts w:ascii="Arial" w:hAnsi="Arial" w:cs="Arial"/>
          <w:sz w:val="22"/>
          <w:szCs w:val="22"/>
        </w:rPr>
        <w:t>pproximately 35 mm</w:t>
      </w:r>
      <w:r w:rsidR="008D3111">
        <w:rPr>
          <w:rFonts w:ascii="Arial" w:hAnsi="Arial" w:cs="Arial"/>
          <w:sz w:val="22"/>
          <w:szCs w:val="22"/>
        </w:rPr>
        <w:t xml:space="preserve"> of </w:t>
      </w:r>
      <w:proofErr w:type="gramStart"/>
      <w:r w:rsidR="008D3111">
        <w:rPr>
          <w:rFonts w:ascii="Arial" w:hAnsi="Arial" w:cs="Arial"/>
          <w:sz w:val="22"/>
          <w:szCs w:val="22"/>
        </w:rPr>
        <w:t>125</w:t>
      </w:r>
      <w:r w:rsidR="00E6613C">
        <w:rPr>
          <w:rFonts w:ascii="Arial" w:hAnsi="Arial" w:cs="Arial"/>
          <w:sz w:val="22"/>
          <w:szCs w:val="22"/>
        </w:rPr>
        <w:t xml:space="preserve"> </w:t>
      </w:r>
      <w:r w:rsidR="008D3111">
        <w:rPr>
          <w:rFonts w:ascii="Arial" w:hAnsi="Arial" w:cs="Arial"/>
          <w:sz w:val="22"/>
          <w:szCs w:val="22"/>
        </w:rPr>
        <w:t>µ</w:t>
      </w:r>
      <w:proofErr w:type="gramEnd"/>
      <w:r w:rsidR="008D3111">
        <w:rPr>
          <w:rFonts w:ascii="Arial" w:hAnsi="Arial" w:cs="Arial"/>
          <w:sz w:val="22"/>
          <w:szCs w:val="22"/>
        </w:rPr>
        <w:t xml:space="preserve">m </w:t>
      </w:r>
      <w:ins w:id="113" w:author="Benjamin Arenkiel" w:date="2012-05-17T05:24:00Z">
        <w:r w:rsidR="00FA0EBC">
          <w:rPr>
            <w:rFonts w:ascii="Arial" w:hAnsi="Arial" w:cs="Arial"/>
            <w:sz w:val="22"/>
            <w:szCs w:val="22"/>
          </w:rPr>
          <w:t xml:space="preserve">diameter </w:t>
        </w:r>
      </w:ins>
      <w:r w:rsidR="006A5A5D" w:rsidRPr="00A84859">
        <w:rPr>
          <w:rFonts w:ascii="Arial" w:hAnsi="Arial" w:cs="Arial"/>
          <w:sz w:val="22"/>
          <w:szCs w:val="22"/>
        </w:rPr>
        <w:t>fiber optic</w:t>
      </w:r>
      <w:r w:rsidR="008D3111">
        <w:rPr>
          <w:rFonts w:ascii="Arial" w:hAnsi="Arial" w:cs="Arial"/>
          <w:sz w:val="22"/>
          <w:szCs w:val="22"/>
        </w:rPr>
        <w:t xml:space="preserve"> with 100</w:t>
      </w:r>
      <w:r w:rsidR="00E6613C">
        <w:rPr>
          <w:rFonts w:ascii="Arial" w:hAnsi="Arial" w:cs="Arial"/>
          <w:sz w:val="22"/>
          <w:szCs w:val="22"/>
        </w:rPr>
        <w:t xml:space="preserve"> </w:t>
      </w:r>
      <w:r w:rsidR="008D3111">
        <w:rPr>
          <w:rFonts w:ascii="Arial" w:hAnsi="Arial" w:cs="Arial"/>
          <w:sz w:val="22"/>
          <w:szCs w:val="22"/>
        </w:rPr>
        <w:t>µm core</w:t>
      </w:r>
      <w:r w:rsidR="006A5A5D" w:rsidRPr="00A84859">
        <w:rPr>
          <w:rFonts w:ascii="Arial" w:hAnsi="Arial" w:cs="Arial"/>
          <w:sz w:val="22"/>
          <w:szCs w:val="22"/>
        </w:rPr>
        <w:t xml:space="preserve"> by scoring it with a wedge-tip carbide scribe.</w:t>
      </w:r>
      <w:r w:rsidR="008D3111">
        <w:rPr>
          <w:rFonts w:ascii="Arial" w:hAnsi="Arial" w:cs="Arial"/>
          <w:sz w:val="22"/>
          <w:szCs w:val="22"/>
        </w:rPr>
        <w:t xml:space="preserve"> </w:t>
      </w:r>
      <w:r w:rsidR="00E6613C">
        <w:rPr>
          <w:rFonts w:ascii="Arial" w:hAnsi="Arial" w:cs="Arial"/>
          <w:sz w:val="22"/>
          <w:szCs w:val="22"/>
        </w:rPr>
        <w:t>Position</w:t>
      </w:r>
      <w:r w:rsidR="00591BC2">
        <w:rPr>
          <w:rFonts w:ascii="Arial" w:hAnsi="Arial" w:cs="Arial"/>
          <w:sz w:val="22"/>
          <w:szCs w:val="22"/>
        </w:rPr>
        <w:t xml:space="preserve"> the scribe perpendicular to the fiber optic and score in a single, unidirectional motion</w:t>
      </w:r>
      <w:ins w:id="114" w:author="Benjamin Arenkiel" w:date="2012-05-17T05:25:00Z">
        <w:r w:rsidR="00FA0EBC">
          <w:rPr>
            <w:rFonts w:ascii="Arial" w:hAnsi="Arial" w:cs="Arial"/>
            <w:sz w:val="22"/>
            <w:szCs w:val="22"/>
          </w:rPr>
          <w:t>, followed by breaking at a right angle</w:t>
        </w:r>
      </w:ins>
      <w:r w:rsidR="00591BC2">
        <w:rPr>
          <w:rFonts w:ascii="Arial" w:hAnsi="Arial" w:cs="Arial"/>
          <w:sz w:val="22"/>
          <w:szCs w:val="22"/>
        </w:rPr>
        <w:t>.</w:t>
      </w:r>
      <w:r w:rsidR="00E6613C">
        <w:rPr>
          <w:rFonts w:ascii="Arial" w:hAnsi="Arial" w:cs="Arial"/>
          <w:sz w:val="22"/>
          <w:szCs w:val="22"/>
        </w:rPr>
        <w:t xml:space="preserve"> </w:t>
      </w:r>
      <w:r w:rsidR="00591BC2">
        <w:rPr>
          <w:rFonts w:ascii="Arial" w:hAnsi="Arial" w:cs="Arial"/>
          <w:sz w:val="22"/>
          <w:szCs w:val="22"/>
        </w:rPr>
        <w:t xml:space="preserve"> Cutting the fiber completely will damage the fiber core.</w:t>
      </w:r>
    </w:p>
    <w:p w:rsidR="00550248" w:rsidRDefault="00550248" w:rsidP="00550248">
      <w:pPr>
        <w:pStyle w:val="ListParagraph"/>
        <w:rPr>
          <w:rFonts w:ascii="Arial" w:hAnsi="Arial" w:cs="Arial"/>
          <w:sz w:val="22"/>
          <w:szCs w:val="22"/>
        </w:rPr>
      </w:pPr>
    </w:p>
    <w:p w:rsidR="00B05495" w:rsidRPr="00550248" w:rsidRDefault="00550248" w:rsidP="00550248">
      <w:pPr>
        <w:pStyle w:val="ListParagraph"/>
        <w:numPr>
          <w:ilvl w:val="1"/>
          <w:numId w:val="4"/>
        </w:numPr>
        <w:rPr>
          <w:rFonts w:ascii="Arial" w:hAnsi="Arial" w:cs="Arial"/>
          <w:sz w:val="22"/>
          <w:szCs w:val="22"/>
        </w:rPr>
      </w:pPr>
      <w:r>
        <w:rPr>
          <w:rFonts w:ascii="Arial" w:hAnsi="Arial" w:cs="Arial"/>
          <w:sz w:val="22"/>
          <w:szCs w:val="22"/>
        </w:rPr>
        <w:t xml:space="preserve">Insert a LC ceramic ferrule with a 127µm </w:t>
      </w:r>
      <w:ins w:id="115" w:author="Benjamin Arenkiel" w:date="2012-05-17T05:25:00Z">
        <w:r w:rsidR="00FA0EBC">
          <w:rPr>
            <w:rFonts w:ascii="Arial" w:hAnsi="Arial" w:cs="Arial"/>
            <w:sz w:val="22"/>
            <w:szCs w:val="22"/>
          </w:rPr>
          <w:t xml:space="preserve">inside diameter </w:t>
        </w:r>
      </w:ins>
      <w:r>
        <w:rPr>
          <w:rFonts w:ascii="Arial" w:hAnsi="Arial" w:cs="Arial"/>
          <w:sz w:val="22"/>
          <w:szCs w:val="22"/>
        </w:rPr>
        <w:t xml:space="preserve">bore into </w:t>
      </w:r>
      <w:ins w:id="116" w:author="Benjamin Arenkiel" w:date="2012-05-17T05:25:00Z">
        <w:r w:rsidR="00FA0EBC">
          <w:rPr>
            <w:rFonts w:ascii="Arial" w:hAnsi="Arial" w:cs="Arial"/>
            <w:sz w:val="22"/>
            <w:szCs w:val="22"/>
          </w:rPr>
          <w:t>a</w:t>
        </w:r>
      </w:ins>
      <w:del w:id="117" w:author="Benjamin Arenkiel" w:date="2012-05-17T05:25:00Z">
        <w:r w:rsidDel="00FA0EBC">
          <w:rPr>
            <w:rFonts w:ascii="Arial" w:hAnsi="Arial" w:cs="Arial"/>
            <w:sz w:val="22"/>
            <w:szCs w:val="22"/>
          </w:rPr>
          <w:delText>the</w:delText>
        </w:r>
      </w:del>
      <w:r>
        <w:rPr>
          <w:rFonts w:ascii="Arial" w:hAnsi="Arial" w:cs="Arial"/>
          <w:sz w:val="22"/>
          <w:szCs w:val="22"/>
        </w:rPr>
        <w:t xml:space="preserve"> </w:t>
      </w:r>
      <w:proofErr w:type="gramStart"/>
      <w:r>
        <w:rPr>
          <w:rFonts w:ascii="Arial" w:hAnsi="Arial" w:cs="Arial"/>
          <w:sz w:val="22"/>
          <w:szCs w:val="22"/>
        </w:rPr>
        <w:t>vi</w:t>
      </w:r>
      <w:ins w:id="118" w:author="Benjamin Arenkiel" w:date="2012-05-17T05:26:00Z">
        <w:r w:rsidR="00FA0EBC">
          <w:rPr>
            <w:rFonts w:ascii="Arial" w:hAnsi="Arial" w:cs="Arial"/>
            <w:sz w:val="22"/>
            <w:szCs w:val="22"/>
          </w:rPr>
          <w:t>s</w:t>
        </w:r>
      </w:ins>
      <w:proofErr w:type="gramEnd"/>
      <w:del w:id="119" w:author="Benjamin Arenkiel" w:date="2012-05-17T05:26:00Z">
        <w:r w:rsidDel="00FA0EBC">
          <w:rPr>
            <w:rFonts w:ascii="Arial" w:hAnsi="Arial" w:cs="Arial"/>
            <w:sz w:val="22"/>
            <w:szCs w:val="22"/>
          </w:rPr>
          <w:delText>c</w:delText>
        </w:r>
      </w:del>
      <w:r>
        <w:rPr>
          <w:rFonts w:ascii="Arial" w:hAnsi="Arial" w:cs="Arial"/>
          <w:sz w:val="22"/>
          <w:szCs w:val="22"/>
        </w:rPr>
        <w:t xml:space="preserve">e, convex side pointed down. </w:t>
      </w:r>
    </w:p>
    <w:p w:rsidR="006A5A5D" w:rsidRPr="00B05495" w:rsidRDefault="006A5A5D" w:rsidP="00B05495">
      <w:pPr>
        <w:rPr>
          <w:rFonts w:ascii="Arial" w:hAnsi="Arial" w:cs="Arial"/>
          <w:sz w:val="22"/>
          <w:szCs w:val="22"/>
        </w:rPr>
      </w:pPr>
    </w:p>
    <w:p w:rsidR="00B05495" w:rsidRPr="00550248" w:rsidRDefault="006A5A5D" w:rsidP="00550248">
      <w:pPr>
        <w:pStyle w:val="ListParagraph"/>
        <w:numPr>
          <w:ilvl w:val="1"/>
          <w:numId w:val="4"/>
        </w:numPr>
        <w:rPr>
          <w:rFonts w:ascii="Arial" w:hAnsi="Arial" w:cs="Arial"/>
          <w:sz w:val="22"/>
          <w:szCs w:val="22"/>
        </w:rPr>
      </w:pPr>
      <w:r w:rsidRPr="00A84859">
        <w:rPr>
          <w:rFonts w:ascii="Arial" w:hAnsi="Arial" w:cs="Arial"/>
          <w:sz w:val="22"/>
          <w:szCs w:val="22"/>
        </w:rPr>
        <w:t>Insert the fiber optic into</w:t>
      </w:r>
      <w:r w:rsidR="00C01993" w:rsidRPr="00A84859">
        <w:rPr>
          <w:rFonts w:ascii="Arial" w:hAnsi="Arial" w:cs="Arial"/>
          <w:sz w:val="22"/>
          <w:szCs w:val="22"/>
        </w:rPr>
        <w:t xml:space="preserve"> </w:t>
      </w:r>
      <w:r w:rsidR="00550248">
        <w:rPr>
          <w:rFonts w:ascii="Arial" w:hAnsi="Arial" w:cs="Arial"/>
          <w:sz w:val="22"/>
          <w:szCs w:val="22"/>
        </w:rPr>
        <w:t>the ferrule</w:t>
      </w:r>
      <w:r w:rsidR="00FD0A0F" w:rsidRPr="00A84859">
        <w:rPr>
          <w:rFonts w:ascii="Arial" w:hAnsi="Arial" w:cs="Arial"/>
          <w:sz w:val="22"/>
          <w:szCs w:val="22"/>
        </w:rPr>
        <w:t xml:space="preserve">. </w:t>
      </w:r>
      <w:r w:rsidR="00E6613C">
        <w:rPr>
          <w:rFonts w:ascii="Arial" w:hAnsi="Arial" w:cs="Arial"/>
          <w:sz w:val="22"/>
          <w:szCs w:val="22"/>
        </w:rPr>
        <w:t xml:space="preserve"> </w:t>
      </w:r>
      <w:r w:rsidR="00591BC2">
        <w:rPr>
          <w:rFonts w:ascii="Arial" w:hAnsi="Arial" w:cs="Arial"/>
          <w:sz w:val="22"/>
          <w:szCs w:val="22"/>
        </w:rPr>
        <w:t>The fiber optic should</w:t>
      </w:r>
      <w:r w:rsidR="00550248">
        <w:rPr>
          <w:rFonts w:ascii="Arial" w:hAnsi="Arial" w:cs="Arial"/>
          <w:sz w:val="22"/>
          <w:szCs w:val="22"/>
        </w:rPr>
        <w:t xml:space="preserve"> slide in smoothly and</w:t>
      </w:r>
      <w:r w:rsidR="00591BC2">
        <w:rPr>
          <w:rFonts w:ascii="Arial" w:hAnsi="Arial" w:cs="Arial"/>
          <w:sz w:val="22"/>
          <w:szCs w:val="22"/>
        </w:rPr>
        <w:t xml:space="preserve"> marginally protrude beyond the convex end of the ferrule</w:t>
      </w:r>
      <w:r w:rsidR="0076640A">
        <w:rPr>
          <w:rFonts w:ascii="Arial" w:hAnsi="Arial" w:cs="Arial"/>
          <w:sz w:val="22"/>
          <w:szCs w:val="22"/>
        </w:rPr>
        <w:t xml:space="preserve"> (Fig. 1a).</w:t>
      </w:r>
    </w:p>
    <w:p w:rsidR="00FD0A0F" w:rsidRPr="00B05495" w:rsidRDefault="00FD0A0F" w:rsidP="00B05495">
      <w:pPr>
        <w:rPr>
          <w:rFonts w:ascii="Arial" w:hAnsi="Arial" w:cs="Arial"/>
          <w:sz w:val="22"/>
          <w:szCs w:val="22"/>
        </w:rPr>
      </w:pPr>
    </w:p>
    <w:p w:rsidR="007227B2" w:rsidRDefault="00FD0A0F" w:rsidP="00A84859">
      <w:pPr>
        <w:pStyle w:val="ListParagraph"/>
        <w:numPr>
          <w:ilvl w:val="1"/>
          <w:numId w:val="4"/>
        </w:numPr>
        <w:rPr>
          <w:rFonts w:ascii="Arial" w:hAnsi="Arial" w:cs="Arial"/>
          <w:sz w:val="22"/>
          <w:szCs w:val="22"/>
        </w:rPr>
      </w:pPr>
      <w:r w:rsidRPr="00A84859">
        <w:rPr>
          <w:rFonts w:ascii="Arial" w:hAnsi="Arial" w:cs="Arial"/>
          <w:sz w:val="22"/>
          <w:szCs w:val="22"/>
        </w:rPr>
        <w:t xml:space="preserve">Apply </w:t>
      </w:r>
      <w:r w:rsidR="001129EB">
        <w:rPr>
          <w:rFonts w:ascii="Arial" w:hAnsi="Arial" w:cs="Arial"/>
          <w:sz w:val="22"/>
          <w:szCs w:val="22"/>
        </w:rPr>
        <w:t>one</w:t>
      </w:r>
      <w:r w:rsidR="00A76AC9" w:rsidRPr="00A84859">
        <w:rPr>
          <w:rFonts w:ascii="Arial" w:hAnsi="Arial" w:cs="Arial"/>
          <w:sz w:val="22"/>
          <w:szCs w:val="22"/>
        </w:rPr>
        <w:t xml:space="preserve"> drop of heat-curable</w:t>
      </w:r>
      <w:r w:rsidR="00FE6E03" w:rsidRPr="00A84859">
        <w:rPr>
          <w:rFonts w:ascii="Arial" w:hAnsi="Arial" w:cs="Arial"/>
          <w:sz w:val="22"/>
          <w:szCs w:val="22"/>
        </w:rPr>
        <w:t xml:space="preserve"> fiber optic epoxy to the </w:t>
      </w:r>
      <w:r w:rsidR="00A76AC9" w:rsidRPr="00A84859">
        <w:rPr>
          <w:rFonts w:ascii="Arial" w:hAnsi="Arial" w:cs="Arial"/>
          <w:sz w:val="22"/>
          <w:szCs w:val="22"/>
        </w:rPr>
        <w:t>flat</w:t>
      </w:r>
      <w:r w:rsidR="005E0D79" w:rsidRPr="00A84859">
        <w:rPr>
          <w:rFonts w:ascii="Arial" w:hAnsi="Arial" w:cs="Arial"/>
          <w:sz w:val="22"/>
          <w:szCs w:val="22"/>
        </w:rPr>
        <w:t xml:space="preserve"> end and heat</w:t>
      </w:r>
      <w:r w:rsidR="0065373F" w:rsidRPr="00A84859">
        <w:rPr>
          <w:rFonts w:ascii="Arial" w:hAnsi="Arial" w:cs="Arial"/>
          <w:sz w:val="22"/>
          <w:szCs w:val="22"/>
        </w:rPr>
        <w:t xml:space="preserve"> with heat gun</w:t>
      </w:r>
      <w:r w:rsidR="005E0D79" w:rsidRPr="00A84859">
        <w:rPr>
          <w:rFonts w:ascii="Arial" w:hAnsi="Arial" w:cs="Arial"/>
          <w:sz w:val="22"/>
          <w:szCs w:val="22"/>
        </w:rPr>
        <w:t xml:space="preserve"> until </w:t>
      </w:r>
      <w:r w:rsidR="00A76AC9" w:rsidRPr="00A84859">
        <w:rPr>
          <w:rFonts w:ascii="Arial" w:hAnsi="Arial" w:cs="Arial"/>
          <w:sz w:val="22"/>
          <w:szCs w:val="22"/>
        </w:rPr>
        <w:t>epoxy</w:t>
      </w:r>
      <w:r w:rsidR="005E0D79" w:rsidRPr="00A84859">
        <w:rPr>
          <w:rFonts w:ascii="Arial" w:hAnsi="Arial" w:cs="Arial"/>
          <w:sz w:val="22"/>
          <w:szCs w:val="22"/>
        </w:rPr>
        <w:t xml:space="preserve"> turns black.</w:t>
      </w:r>
      <w:r w:rsidR="0065373F" w:rsidRPr="00A84859">
        <w:rPr>
          <w:rFonts w:ascii="Arial" w:hAnsi="Arial" w:cs="Arial"/>
          <w:sz w:val="22"/>
          <w:szCs w:val="22"/>
        </w:rPr>
        <w:t xml:space="preserve"> </w:t>
      </w:r>
      <w:r w:rsidR="001129EB">
        <w:rPr>
          <w:rFonts w:ascii="Arial" w:hAnsi="Arial" w:cs="Arial"/>
          <w:sz w:val="22"/>
          <w:szCs w:val="22"/>
        </w:rPr>
        <w:t xml:space="preserve">The epoxy should fill the ferrule as it is heated and before curing. </w:t>
      </w:r>
      <w:r w:rsidR="00E6613C">
        <w:rPr>
          <w:rFonts w:ascii="Arial" w:hAnsi="Arial" w:cs="Arial"/>
          <w:sz w:val="22"/>
          <w:szCs w:val="22"/>
        </w:rPr>
        <w:t xml:space="preserve"> </w:t>
      </w:r>
      <w:r w:rsidR="001129EB">
        <w:rPr>
          <w:rFonts w:ascii="Arial" w:hAnsi="Arial" w:cs="Arial"/>
          <w:sz w:val="22"/>
          <w:szCs w:val="22"/>
        </w:rPr>
        <w:t>The e</w:t>
      </w:r>
      <w:r w:rsidR="0065373F" w:rsidRPr="00A84859">
        <w:rPr>
          <w:rFonts w:ascii="Arial" w:hAnsi="Arial" w:cs="Arial"/>
          <w:sz w:val="22"/>
          <w:szCs w:val="22"/>
        </w:rPr>
        <w:t>poxy should cure within ~1 minute of constant heat application.</w:t>
      </w:r>
      <w:r w:rsidR="00D7106A">
        <w:rPr>
          <w:rFonts w:ascii="Arial" w:hAnsi="Arial" w:cs="Arial"/>
          <w:sz w:val="22"/>
          <w:szCs w:val="22"/>
        </w:rPr>
        <w:t xml:space="preserve"> </w:t>
      </w:r>
    </w:p>
    <w:p w:rsidR="007227B2" w:rsidRPr="007227B2" w:rsidRDefault="007227B2" w:rsidP="007227B2">
      <w:pPr>
        <w:rPr>
          <w:rFonts w:ascii="Arial" w:hAnsi="Arial" w:cs="Arial"/>
          <w:sz w:val="22"/>
          <w:szCs w:val="22"/>
        </w:rPr>
      </w:pPr>
    </w:p>
    <w:p w:rsidR="00B05495" w:rsidRPr="00A84859" w:rsidRDefault="00D7106A" w:rsidP="00A84859">
      <w:pPr>
        <w:pStyle w:val="ListParagraph"/>
        <w:numPr>
          <w:ilvl w:val="1"/>
          <w:numId w:val="4"/>
        </w:numPr>
        <w:rPr>
          <w:rFonts w:ascii="Arial" w:hAnsi="Arial" w:cs="Arial"/>
          <w:sz w:val="22"/>
          <w:szCs w:val="22"/>
        </w:rPr>
      </w:pPr>
      <w:r>
        <w:rPr>
          <w:rFonts w:ascii="Arial" w:hAnsi="Arial" w:cs="Arial"/>
          <w:sz w:val="22"/>
          <w:szCs w:val="22"/>
        </w:rPr>
        <w:t>Clean off any epoxy along the sides of the ferrule, as it will obstruct interfacing with the coupler.</w:t>
      </w:r>
    </w:p>
    <w:p w:rsidR="00FD0A0F" w:rsidRPr="00B05495" w:rsidRDefault="00FD0A0F" w:rsidP="00B05495">
      <w:pPr>
        <w:rPr>
          <w:rFonts w:ascii="Arial" w:hAnsi="Arial" w:cs="Arial"/>
          <w:sz w:val="22"/>
          <w:szCs w:val="22"/>
        </w:rPr>
      </w:pPr>
    </w:p>
    <w:p w:rsidR="002B5388" w:rsidRDefault="00591BC2" w:rsidP="00A84859">
      <w:pPr>
        <w:pStyle w:val="ListParagraph"/>
        <w:numPr>
          <w:ilvl w:val="1"/>
          <w:numId w:val="4"/>
        </w:numPr>
        <w:rPr>
          <w:rFonts w:ascii="Arial" w:hAnsi="Arial" w:cs="Arial"/>
          <w:sz w:val="22"/>
          <w:szCs w:val="22"/>
        </w:rPr>
      </w:pPr>
      <w:r>
        <w:rPr>
          <w:rFonts w:ascii="Arial" w:hAnsi="Arial" w:cs="Arial"/>
          <w:sz w:val="22"/>
          <w:szCs w:val="22"/>
        </w:rPr>
        <w:t>P</w:t>
      </w:r>
      <w:r w:rsidR="00FD0A0F" w:rsidRPr="00A84859">
        <w:rPr>
          <w:rFonts w:ascii="Arial" w:hAnsi="Arial" w:cs="Arial"/>
          <w:sz w:val="22"/>
          <w:szCs w:val="22"/>
        </w:rPr>
        <w:t>olish the</w:t>
      </w:r>
      <w:r w:rsidR="0065373F" w:rsidRPr="00A84859">
        <w:rPr>
          <w:rFonts w:ascii="Arial" w:hAnsi="Arial" w:cs="Arial"/>
          <w:sz w:val="22"/>
          <w:szCs w:val="22"/>
        </w:rPr>
        <w:t xml:space="preserve"> convex</w:t>
      </w:r>
      <w:r w:rsidR="00FD0A0F" w:rsidRPr="00A84859">
        <w:rPr>
          <w:rFonts w:ascii="Arial" w:hAnsi="Arial" w:cs="Arial"/>
          <w:sz w:val="22"/>
          <w:szCs w:val="22"/>
        </w:rPr>
        <w:t xml:space="preserve"> end of the ferrule using a </w:t>
      </w:r>
      <w:r w:rsidR="0065373F" w:rsidRPr="00A84859">
        <w:rPr>
          <w:rFonts w:ascii="Arial" w:hAnsi="Arial" w:cs="Arial"/>
          <w:sz w:val="22"/>
          <w:szCs w:val="22"/>
        </w:rPr>
        <w:t xml:space="preserve">LC </w:t>
      </w:r>
      <w:r w:rsidR="00FD0A0F" w:rsidRPr="00A84859">
        <w:rPr>
          <w:rFonts w:ascii="Arial" w:hAnsi="Arial" w:cs="Arial"/>
          <w:sz w:val="22"/>
          <w:szCs w:val="22"/>
        </w:rPr>
        <w:t>fiber optic polishing disc</w:t>
      </w:r>
      <w:r w:rsidR="0065373F" w:rsidRPr="00A84859">
        <w:rPr>
          <w:rFonts w:ascii="Arial" w:hAnsi="Arial" w:cs="Arial"/>
          <w:sz w:val="22"/>
          <w:szCs w:val="22"/>
        </w:rPr>
        <w:t xml:space="preserve"> (FOPD)</w:t>
      </w:r>
      <w:r w:rsidR="00FD0A0F" w:rsidRPr="00A84859">
        <w:rPr>
          <w:rFonts w:ascii="Arial" w:hAnsi="Arial" w:cs="Arial"/>
          <w:sz w:val="22"/>
          <w:szCs w:val="22"/>
        </w:rPr>
        <w:t xml:space="preserve"> on </w:t>
      </w:r>
      <w:r w:rsidR="0096091F">
        <w:rPr>
          <w:rFonts w:ascii="Arial" w:hAnsi="Arial" w:cs="Arial"/>
          <w:sz w:val="22"/>
          <w:szCs w:val="22"/>
        </w:rPr>
        <w:t xml:space="preserve">aluminum oxide </w:t>
      </w:r>
      <w:r w:rsidR="00FD0A0F" w:rsidRPr="00A84859">
        <w:rPr>
          <w:rFonts w:ascii="Arial" w:hAnsi="Arial" w:cs="Arial"/>
          <w:sz w:val="22"/>
          <w:szCs w:val="22"/>
        </w:rPr>
        <w:t>polishing sheets</w:t>
      </w:r>
      <w:r w:rsidR="00097188">
        <w:rPr>
          <w:rFonts w:ascii="Arial" w:hAnsi="Arial" w:cs="Arial"/>
          <w:sz w:val="22"/>
          <w:szCs w:val="22"/>
        </w:rPr>
        <w:t xml:space="preserve"> on the polishing pad</w:t>
      </w:r>
      <w:r w:rsidR="00FA3A37">
        <w:rPr>
          <w:rFonts w:ascii="Arial" w:hAnsi="Arial" w:cs="Arial"/>
          <w:sz w:val="22"/>
          <w:szCs w:val="22"/>
        </w:rPr>
        <w:t xml:space="preserve"> (</w:t>
      </w:r>
      <w:r w:rsidR="0076640A">
        <w:rPr>
          <w:rFonts w:ascii="Arial" w:hAnsi="Arial" w:cs="Arial"/>
          <w:sz w:val="22"/>
          <w:szCs w:val="22"/>
        </w:rPr>
        <w:t>Fig. 1b</w:t>
      </w:r>
      <w:r w:rsidR="00FA3A37">
        <w:rPr>
          <w:rFonts w:ascii="Arial" w:hAnsi="Arial" w:cs="Arial"/>
          <w:sz w:val="22"/>
          <w:szCs w:val="22"/>
        </w:rPr>
        <w:t>)</w:t>
      </w:r>
      <w:r w:rsidR="009A1D45" w:rsidRPr="00A84859">
        <w:rPr>
          <w:rFonts w:ascii="Arial" w:hAnsi="Arial" w:cs="Arial"/>
          <w:sz w:val="22"/>
          <w:szCs w:val="22"/>
        </w:rPr>
        <w:t>.</w:t>
      </w:r>
      <w:r>
        <w:rPr>
          <w:rFonts w:ascii="Arial" w:hAnsi="Arial" w:cs="Arial"/>
          <w:sz w:val="22"/>
          <w:szCs w:val="22"/>
        </w:rPr>
        <w:t xml:space="preserve"> </w:t>
      </w:r>
      <w:r w:rsidR="00E6613C">
        <w:rPr>
          <w:rFonts w:ascii="Arial" w:hAnsi="Arial" w:cs="Arial"/>
          <w:sz w:val="22"/>
          <w:szCs w:val="22"/>
        </w:rPr>
        <w:t xml:space="preserve"> </w:t>
      </w:r>
      <w:r>
        <w:rPr>
          <w:rFonts w:ascii="Arial" w:hAnsi="Arial" w:cs="Arial"/>
          <w:sz w:val="22"/>
          <w:szCs w:val="22"/>
        </w:rPr>
        <w:t>Make circular rotation patterns and polish on four</w:t>
      </w:r>
      <w:ins w:id="120" w:author="Benjamin Arenkiel" w:date="2012-05-17T05:27:00Z">
        <w:r w:rsidR="00FA0EBC">
          <w:rPr>
            <w:rFonts w:ascii="Arial" w:hAnsi="Arial" w:cs="Arial"/>
            <w:sz w:val="22"/>
            <w:szCs w:val="22"/>
          </w:rPr>
          <w:t xml:space="preserve"> decreasing</w:t>
        </w:r>
      </w:ins>
      <w:r>
        <w:rPr>
          <w:rFonts w:ascii="Arial" w:hAnsi="Arial" w:cs="Arial"/>
          <w:sz w:val="22"/>
          <w:szCs w:val="22"/>
        </w:rPr>
        <w:t xml:space="preserve"> grades in the following order: 5, 3, 1 0.3 µm</w:t>
      </w:r>
      <w:r w:rsidR="00FA7BF2">
        <w:rPr>
          <w:rFonts w:ascii="Arial" w:hAnsi="Arial" w:cs="Arial"/>
          <w:sz w:val="22"/>
          <w:szCs w:val="22"/>
        </w:rPr>
        <w:t xml:space="preserve"> grit</w:t>
      </w:r>
      <w:r>
        <w:rPr>
          <w:rFonts w:ascii="Arial" w:hAnsi="Arial" w:cs="Arial"/>
          <w:sz w:val="22"/>
          <w:szCs w:val="22"/>
        </w:rPr>
        <w:t>.</w:t>
      </w:r>
    </w:p>
    <w:p w:rsidR="002B5388" w:rsidRPr="002B5388" w:rsidRDefault="002B5388" w:rsidP="002B5388">
      <w:pPr>
        <w:rPr>
          <w:rFonts w:ascii="Arial" w:hAnsi="Arial" w:cs="Arial"/>
          <w:sz w:val="22"/>
          <w:szCs w:val="22"/>
        </w:rPr>
      </w:pPr>
    </w:p>
    <w:p w:rsidR="00591BC2" w:rsidRDefault="002B5388" w:rsidP="00A84859">
      <w:pPr>
        <w:pStyle w:val="ListParagraph"/>
        <w:numPr>
          <w:ilvl w:val="1"/>
          <w:numId w:val="4"/>
        </w:numPr>
        <w:rPr>
          <w:rFonts w:ascii="Arial" w:hAnsi="Arial" w:cs="Arial"/>
          <w:sz w:val="22"/>
          <w:szCs w:val="22"/>
        </w:rPr>
      </w:pPr>
      <w:r>
        <w:rPr>
          <w:rFonts w:ascii="Arial" w:hAnsi="Arial" w:cs="Arial"/>
          <w:sz w:val="22"/>
          <w:szCs w:val="22"/>
        </w:rPr>
        <w:t>Cut the fiber optic at the flat end to the appropriate length such that it targets the region of interest. The length can be determined using the stereotaxic atlas.</w:t>
      </w:r>
    </w:p>
    <w:p w:rsidR="005415AA" w:rsidRDefault="005415AA">
      <w:pPr>
        <w:numPr>
          <w:ins w:id="121" w:author="Benjamin Arenkiel" w:date="2012-05-10T11:14:00Z"/>
        </w:numPr>
        <w:rPr>
          <w:ins w:id="122" w:author="Benjamin Arenkiel" w:date="2012-05-10T11:14:00Z"/>
          <w:rFonts w:ascii="Arial" w:hAnsi="Arial" w:cs="Arial"/>
          <w:sz w:val="22"/>
          <w:szCs w:val="22"/>
        </w:rPr>
        <w:pPrChange w:id="123" w:author="Benjamin Arenkiel" w:date="2012-05-10T11:14:00Z">
          <w:pPr>
            <w:pStyle w:val="ListParagraph"/>
            <w:numPr>
              <w:ilvl w:val="1"/>
              <w:numId w:val="4"/>
            </w:numPr>
            <w:ind w:hanging="720"/>
          </w:pPr>
        </w:pPrChange>
      </w:pPr>
    </w:p>
    <w:p w:rsidR="004B58E3" w:rsidRPr="0049295D" w:rsidRDefault="004B58E3" w:rsidP="00A84859">
      <w:pPr>
        <w:pStyle w:val="ListParagraph"/>
        <w:numPr>
          <w:ilvl w:val="1"/>
          <w:numId w:val="4"/>
          <w:ins w:id="124" w:author="Benjamin Arenkiel" w:date="2012-05-10T11:14:00Z"/>
        </w:numPr>
        <w:rPr>
          <w:ins w:id="125" w:author="Benjamin Arenkiel" w:date="2012-05-10T11:14:00Z"/>
          <w:rFonts w:ascii="Arial" w:hAnsi="Arial" w:cs="Arial"/>
          <w:sz w:val="22"/>
          <w:szCs w:val="22"/>
          <w:highlight w:val="yellow"/>
          <w:rPrChange w:id="126" w:author="Benjamin Arenkiel" w:date="2012-05-17T06:02:00Z">
            <w:rPr>
              <w:ins w:id="127" w:author="Benjamin Arenkiel" w:date="2012-05-10T11:14:00Z"/>
              <w:rFonts w:ascii="Arial" w:hAnsi="Arial" w:cs="Arial"/>
              <w:sz w:val="22"/>
              <w:szCs w:val="22"/>
            </w:rPr>
          </w:rPrChange>
        </w:rPr>
      </w:pPr>
      <w:ins w:id="128" w:author="Benjamin Arenkiel" w:date="2012-05-10T11:14:00Z">
        <w:r w:rsidRPr="0049295D">
          <w:rPr>
            <w:rFonts w:ascii="Arial" w:hAnsi="Arial" w:cs="Arial"/>
            <w:sz w:val="22"/>
            <w:szCs w:val="22"/>
            <w:highlight w:val="yellow"/>
            <w:rPrChange w:id="129" w:author="Benjamin Arenkiel" w:date="2012-05-17T06:02:00Z">
              <w:rPr>
                <w:rFonts w:ascii="Arial" w:hAnsi="Arial" w:cs="Arial"/>
                <w:sz w:val="22"/>
                <w:szCs w:val="22"/>
              </w:rPr>
            </w:rPrChange>
          </w:rPr>
          <w:t>Test the</w:t>
        </w:r>
      </w:ins>
      <w:ins w:id="130" w:author="Benjamin Arenkiel" w:date="2012-05-10T11:15:00Z">
        <w:r w:rsidRPr="0049295D">
          <w:rPr>
            <w:rFonts w:ascii="Arial" w:hAnsi="Arial" w:cs="Arial"/>
            <w:sz w:val="22"/>
            <w:szCs w:val="22"/>
            <w:highlight w:val="yellow"/>
            <w:rPrChange w:id="131" w:author="Benjamin Arenkiel" w:date="2012-05-17T06:02:00Z">
              <w:rPr>
                <w:rFonts w:ascii="Arial" w:hAnsi="Arial" w:cs="Arial"/>
                <w:sz w:val="22"/>
                <w:szCs w:val="22"/>
              </w:rPr>
            </w:rPrChange>
          </w:rPr>
          <w:t xml:space="preserve"> implant by connecting it</w:t>
        </w:r>
      </w:ins>
      <w:ins w:id="132" w:author="Benjamin Arenkiel" w:date="2012-05-10T11:19:00Z">
        <w:r w:rsidR="00301787" w:rsidRPr="0049295D">
          <w:rPr>
            <w:rFonts w:ascii="Arial" w:hAnsi="Arial" w:cs="Arial"/>
            <w:sz w:val="22"/>
            <w:szCs w:val="22"/>
            <w:highlight w:val="yellow"/>
            <w:rPrChange w:id="133" w:author="Benjamin Arenkiel" w:date="2012-05-17T06:02:00Z">
              <w:rPr>
                <w:rFonts w:ascii="Arial" w:hAnsi="Arial" w:cs="Arial"/>
                <w:sz w:val="22"/>
                <w:szCs w:val="22"/>
              </w:rPr>
            </w:rPrChange>
          </w:rPr>
          <w:t xml:space="preserve"> to</w:t>
        </w:r>
      </w:ins>
      <w:ins w:id="134" w:author="Benjamin Arenkiel" w:date="2012-05-10T11:20:00Z">
        <w:r w:rsidR="00301787" w:rsidRPr="0049295D">
          <w:rPr>
            <w:rFonts w:ascii="Arial" w:hAnsi="Arial" w:cs="Arial"/>
            <w:sz w:val="22"/>
            <w:szCs w:val="22"/>
            <w:highlight w:val="yellow"/>
            <w:rPrChange w:id="135" w:author="Benjamin Arenkiel" w:date="2012-05-17T06:02:00Z">
              <w:rPr>
                <w:rFonts w:ascii="Arial" w:hAnsi="Arial" w:cs="Arial"/>
                <w:sz w:val="22"/>
                <w:szCs w:val="22"/>
              </w:rPr>
            </w:rPrChange>
          </w:rPr>
          <w:t xml:space="preserve"> the</w:t>
        </w:r>
      </w:ins>
      <w:ins w:id="136" w:author="Benjamin Arenkiel" w:date="2012-05-10T11:19:00Z">
        <w:r w:rsidR="00301787" w:rsidRPr="0049295D">
          <w:rPr>
            <w:rFonts w:ascii="Arial" w:hAnsi="Arial" w:cs="Arial"/>
            <w:sz w:val="22"/>
            <w:szCs w:val="22"/>
            <w:highlight w:val="yellow"/>
            <w:rPrChange w:id="137" w:author="Benjamin Arenkiel" w:date="2012-05-17T06:02:00Z">
              <w:rPr>
                <w:rFonts w:ascii="Arial" w:hAnsi="Arial" w:cs="Arial"/>
                <w:sz w:val="22"/>
                <w:szCs w:val="22"/>
              </w:rPr>
            </w:rPrChange>
          </w:rPr>
          <w:t xml:space="preserve"> laser via the coupler cord described below. </w:t>
        </w:r>
      </w:ins>
      <w:ins w:id="138" w:author="Benjamin Arenkiel" w:date="2012-05-10T11:28:00Z">
        <w:r w:rsidR="008F2FF0" w:rsidRPr="0049295D">
          <w:rPr>
            <w:rFonts w:ascii="Arial" w:hAnsi="Arial" w:cs="Arial"/>
            <w:sz w:val="22"/>
            <w:szCs w:val="22"/>
            <w:highlight w:val="yellow"/>
            <w:rPrChange w:id="139" w:author="Benjamin Arenkiel" w:date="2012-05-17T06:02:00Z">
              <w:rPr>
                <w:rFonts w:ascii="Arial" w:hAnsi="Arial" w:cs="Arial"/>
                <w:sz w:val="22"/>
                <w:szCs w:val="22"/>
              </w:rPr>
            </w:rPrChange>
          </w:rPr>
          <w:t>The polished end of the implant is inserted into</w:t>
        </w:r>
      </w:ins>
      <w:ins w:id="140" w:author="Benjamin Arenkiel" w:date="2012-05-10T11:29:00Z">
        <w:r w:rsidR="008F2FF0" w:rsidRPr="0049295D">
          <w:rPr>
            <w:rFonts w:ascii="Arial" w:hAnsi="Arial" w:cs="Arial"/>
            <w:sz w:val="22"/>
            <w:szCs w:val="22"/>
            <w:highlight w:val="yellow"/>
            <w:rPrChange w:id="141" w:author="Benjamin Arenkiel" w:date="2012-05-17T06:02:00Z">
              <w:rPr>
                <w:rFonts w:ascii="Arial" w:hAnsi="Arial" w:cs="Arial"/>
                <w:sz w:val="22"/>
                <w:szCs w:val="22"/>
              </w:rPr>
            </w:rPrChange>
          </w:rPr>
          <w:t xml:space="preserve"> sleeve of the coupler and should make direct contact with the opposing ferrule. </w:t>
        </w:r>
      </w:ins>
      <w:ins w:id="142" w:author="Benjamin Arenkiel" w:date="2012-05-10T11:19:00Z">
        <w:r w:rsidR="00301787" w:rsidRPr="0049295D">
          <w:rPr>
            <w:rFonts w:ascii="Arial" w:hAnsi="Arial" w:cs="Arial"/>
            <w:sz w:val="22"/>
            <w:szCs w:val="22"/>
            <w:highlight w:val="yellow"/>
            <w:rPrChange w:id="143" w:author="Benjamin Arenkiel" w:date="2012-05-17T06:02:00Z">
              <w:rPr>
                <w:rFonts w:ascii="Arial" w:hAnsi="Arial" w:cs="Arial"/>
                <w:sz w:val="22"/>
                <w:szCs w:val="22"/>
              </w:rPr>
            </w:rPrChange>
          </w:rPr>
          <w:t>The implant should be able to</w:t>
        </w:r>
      </w:ins>
      <w:ins w:id="144" w:author="Benjamin Arenkiel" w:date="2012-05-10T11:21:00Z">
        <w:r w:rsidR="00301787" w:rsidRPr="0049295D">
          <w:rPr>
            <w:rFonts w:ascii="Arial" w:hAnsi="Arial" w:cs="Arial"/>
            <w:sz w:val="22"/>
            <w:szCs w:val="22"/>
            <w:highlight w:val="yellow"/>
            <w:rPrChange w:id="145" w:author="Benjamin Arenkiel" w:date="2012-05-17T06:02:00Z">
              <w:rPr>
                <w:rFonts w:ascii="Arial" w:hAnsi="Arial" w:cs="Arial"/>
                <w:sz w:val="22"/>
                <w:szCs w:val="22"/>
              </w:rPr>
            </w:rPrChange>
          </w:rPr>
          <w:t xml:space="preserve"> maintain </w:t>
        </w:r>
      </w:ins>
      <w:ins w:id="146" w:author="Benjamin Arenkiel" w:date="2012-05-17T05:28:00Z">
        <w:r w:rsidR="00FA0EBC" w:rsidRPr="0049295D">
          <w:rPr>
            <w:rFonts w:ascii="Arial" w:hAnsi="Arial" w:cs="Arial"/>
            <w:sz w:val="22"/>
            <w:szCs w:val="22"/>
            <w:highlight w:val="yellow"/>
            <w:rPrChange w:id="147" w:author="Benjamin Arenkiel" w:date="2012-05-17T06:02:00Z">
              <w:rPr>
                <w:rFonts w:ascii="Arial" w:hAnsi="Arial" w:cs="Arial"/>
                <w:sz w:val="22"/>
                <w:szCs w:val="22"/>
              </w:rPr>
            </w:rPrChange>
          </w:rPr>
          <w:t>constant</w:t>
        </w:r>
      </w:ins>
      <w:ins w:id="148" w:author="Benjamin Arenkiel" w:date="2012-05-10T11:22:00Z">
        <w:r w:rsidR="00301787" w:rsidRPr="0049295D">
          <w:rPr>
            <w:rFonts w:ascii="Arial" w:hAnsi="Arial" w:cs="Arial"/>
            <w:sz w:val="22"/>
            <w:szCs w:val="22"/>
            <w:highlight w:val="yellow"/>
            <w:rPrChange w:id="149" w:author="Benjamin Arenkiel" w:date="2012-05-17T06:02:00Z">
              <w:rPr>
                <w:rFonts w:ascii="Arial" w:hAnsi="Arial" w:cs="Arial"/>
                <w:sz w:val="22"/>
                <w:szCs w:val="22"/>
              </w:rPr>
            </w:rPrChange>
          </w:rPr>
          <w:t xml:space="preserve"> light output, measured at the tip of the implant fiber.</w:t>
        </w:r>
      </w:ins>
      <w:ins w:id="150" w:author="Benjamin Arenkiel" w:date="2012-05-14T18:57:00Z">
        <w:r w:rsidR="00F14499" w:rsidRPr="0049295D">
          <w:rPr>
            <w:rFonts w:ascii="Arial" w:hAnsi="Arial" w:cs="Arial"/>
            <w:sz w:val="22"/>
            <w:szCs w:val="22"/>
            <w:highlight w:val="yellow"/>
            <w:rPrChange w:id="151" w:author="Benjamin Arenkiel" w:date="2012-05-17T06:02:00Z">
              <w:rPr>
                <w:rFonts w:ascii="Arial" w:hAnsi="Arial" w:cs="Arial"/>
                <w:sz w:val="22"/>
                <w:szCs w:val="22"/>
              </w:rPr>
            </w:rPrChange>
          </w:rPr>
          <w:t xml:space="preserve"> A bad implant will have a weak focal point </w:t>
        </w:r>
        <w:r w:rsidR="00FA0EBC" w:rsidRPr="0049295D">
          <w:rPr>
            <w:rFonts w:ascii="Arial" w:hAnsi="Arial" w:cs="Arial"/>
            <w:sz w:val="22"/>
            <w:szCs w:val="22"/>
            <w:highlight w:val="yellow"/>
            <w:rPrChange w:id="152" w:author="Benjamin Arenkiel" w:date="2012-05-17T06:02:00Z">
              <w:rPr>
                <w:rFonts w:ascii="Arial" w:hAnsi="Arial" w:cs="Arial"/>
                <w:sz w:val="22"/>
                <w:szCs w:val="22"/>
              </w:rPr>
            </w:rPrChange>
          </w:rPr>
          <w:t xml:space="preserve">near the tip of the fiber optic, whereas a good implant will transmit a smooth concentric circle of light that with output powers to 10 </w:t>
        </w:r>
        <w:proofErr w:type="spellStart"/>
        <w:r w:rsidR="00FA0EBC" w:rsidRPr="0049295D">
          <w:rPr>
            <w:rFonts w:ascii="Arial" w:hAnsi="Arial" w:cs="Arial"/>
            <w:sz w:val="22"/>
            <w:szCs w:val="22"/>
            <w:highlight w:val="yellow"/>
            <w:rPrChange w:id="153" w:author="Benjamin Arenkiel" w:date="2012-05-17T06:02:00Z">
              <w:rPr>
                <w:rFonts w:ascii="Arial" w:hAnsi="Arial" w:cs="Arial"/>
                <w:sz w:val="22"/>
                <w:szCs w:val="22"/>
              </w:rPr>
            </w:rPrChange>
          </w:rPr>
          <w:t>mW</w:t>
        </w:r>
        <w:proofErr w:type="spellEnd"/>
        <w:r w:rsidR="00FA0EBC" w:rsidRPr="0049295D">
          <w:rPr>
            <w:rFonts w:ascii="Arial" w:hAnsi="Arial" w:cs="Arial"/>
            <w:sz w:val="22"/>
            <w:szCs w:val="22"/>
            <w:highlight w:val="yellow"/>
            <w:rPrChange w:id="154" w:author="Benjamin Arenkiel" w:date="2012-05-17T06:02:00Z">
              <w:rPr>
                <w:rFonts w:ascii="Arial" w:hAnsi="Arial" w:cs="Arial"/>
                <w:sz w:val="22"/>
                <w:szCs w:val="22"/>
              </w:rPr>
            </w:rPrChange>
          </w:rPr>
          <w:t>.</w:t>
        </w:r>
      </w:ins>
    </w:p>
    <w:p w:rsidR="00591BC2" w:rsidRPr="00591BC2" w:rsidRDefault="00591BC2" w:rsidP="00591BC2">
      <w:pPr>
        <w:rPr>
          <w:rFonts w:ascii="Arial" w:hAnsi="Arial" w:cs="Arial"/>
          <w:sz w:val="22"/>
          <w:szCs w:val="22"/>
        </w:rPr>
      </w:pPr>
    </w:p>
    <w:p w:rsidR="00452C6B" w:rsidRPr="00A84859" w:rsidRDefault="00591BC2" w:rsidP="00A84859">
      <w:pPr>
        <w:pStyle w:val="ListParagraph"/>
        <w:numPr>
          <w:ilvl w:val="1"/>
          <w:numId w:val="4"/>
          <w:numberingChange w:id="155" w:author="Benjamin Arenkiel" w:date="2012-05-10T10:45:00Z" w:original="%1:1:0:.%2:9:0:)"/>
        </w:numPr>
        <w:rPr>
          <w:rFonts w:ascii="Arial" w:hAnsi="Arial" w:cs="Arial"/>
          <w:sz w:val="22"/>
          <w:szCs w:val="22"/>
        </w:rPr>
      </w:pPr>
      <w:r>
        <w:rPr>
          <w:rFonts w:ascii="Arial" w:hAnsi="Arial" w:cs="Arial"/>
          <w:sz w:val="22"/>
          <w:szCs w:val="22"/>
        </w:rPr>
        <w:t>Store the</w:t>
      </w:r>
      <w:r w:rsidR="00D74991">
        <w:rPr>
          <w:rFonts w:ascii="Arial" w:hAnsi="Arial" w:cs="Arial"/>
          <w:sz w:val="22"/>
          <w:szCs w:val="22"/>
        </w:rPr>
        <w:t xml:space="preserve"> finished</w:t>
      </w:r>
      <w:r>
        <w:rPr>
          <w:rFonts w:ascii="Arial" w:hAnsi="Arial" w:cs="Arial"/>
          <w:sz w:val="22"/>
          <w:szCs w:val="22"/>
        </w:rPr>
        <w:t xml:space="preserve"> implants</w:t>
      </w:r>
      <w:r w:rsidR="00C540E4">
        <w:rPr>
          <w:rFonts w:ascii="Arial" w:hAnsi="Arial" w:cs="Arial"/>
          <w:sz w:val="22"/>
          <w:szCs w:val="22"/>
        </w:rPr>
        <w:t xml:space="preserve"> (</w:t>
      </w:r>
      <w:r w:rsidR="0076640A">
        <w:rPr>
          <w:rFonts w:ascii="Arial" w:hAnsi="Arial" w:cs="Arial"/>
          <w:sz w:val="22"/>
          <w:szCs w:val="22"/>
        </w:rPr>
        <w:t>Fig. 1c</w:t>
      </w:r>
      <w:r w:rsidR="00C540E4">
        <w:rPr>
          <w:rFonts w:ascii="Arial" w:hAnsi="Arial" w:cs="Arial"/>
          <w:sz w:val="22"/>
          <w:szCs w:val="22"/>
        </w:rPr>
        <w:t>)</w:t>
      </w:r>
      <w:r>
        <w:rPr>
          <w:rFonts w:ascii="Arial" w:hAnsi="Arial" w:cs="Arial"/>
          <w:sz w:val="22"/>
          <w:szCs w:val="22"/>
        </w:rPr>
        <w:t xml:space="preserve"> in</w:t>
      </w:r>
      <w:r w:rsidR="000374FD">
        <w:rPr>
          <w:rFonts w:ascii="Arial" w:hAnsi="Arial" w:cs="Arial"/>
          <w:sz w:val="22"/>
          <w:szCs w:val="22"/>
        </w:rPr>
        <w:t xml:space="preserve"> foam until use.</w:t>
      </w:r>
    </w:p>
    <w:p w:rsidR="00452C6B" w:rsidRPr="00D46196" w:rsidRDefault="00452C6B" w:rsidP="00452C6B">
      <w:pPr>
        <w:rPr>
          <w:rFonts w:ascii="Arial" w:hAnsi="Arial" w:cs="Arial"/>
          <w:sz w:val="22"/>
          <w:szCs w:val="22"/>
        </w:rPr>
      </w:pPr>
    </w:p>
    <w:p w:rsidR="00CB1E3C" w:rsidRDefault="00452C6B" w:rsidP="00A84859">
      <w:pPr>
        <w:pStyle w:val="ListParagraph"/>
        <w:numPr>
          <w:ilvl w:val="0"/>
          <w:numId w:val="4"/>
        </w:numPr>
        <w:rPr>
          <w:rFonts w:ascii="Arial" w:hAnsi="Arial" w:cs="Arial"/>
          <w:b/>
          <w:sz w:val="22"/>
          <w:szCs w:val="22"/>
        </w:rPr>
      </w:pPr>
      <w:r w:rsidRPr="00A84859">
        <w:rPr>
          <w:rFonts w:ascii="Arial" w:hAnsi="Arial" w:cs="Arial"/>
          <w:b/>
          <w:sz w:val="22"/>
          <w:szCs w:val="22"/>
        </w:rPr>
        <w:t>Assembly of fiber optic coupler</w:t>
      </w:r>
      <w:r w:rsidR="00941308">
        <w:rPr>
          <w:rFonts w:ascii="Arial" w:hAnsi="Arial" w:cs="Arial"/>
          <w:b/>
          <w:sz w:val="22"/>
          <w:szCs w:val="22"/>
        </w:rPr>
        <w:t xml:space="preserve"> cord</w:t>
      </w:r>
    </w:p>
    <w:p w:rsidR="00452C6B" w:rsidRPr="00A84859" w:rsidRDefault="00452C6B" w:rsidP="00A84859">
      <w:pPr>
        <w:rPr>
          <w:rFonts w:ascii="Arial" w:hAnsi="Arial" w:cs="Arial"/>
          <w:sz w:val="22"/>
          <w:szCs w:val="22"/>
        </w:rPr>
      </w:pPr>
    </w:p>
    <w:p w:rsidR="00B702C8" w:rsidRDefault="00B702C8" w:rsidP="00A84859">
      <w:pPr>
        <w:pStyle w:val="ListParagraph"/>
        <w:numPr>
          <w:ilvl w:val="1"/>
          <w:numId w:val="4"/>
        </w:numPr>
        <w:rPr>
          <w:rFonts w:ascii="Arial" w:hAnsi="Arial" w:cs="Arial"/>
          <w:sz w:val="22"/>
          <w:szCs w:val="22"/>
        </w:rPr>
      </w:pPr>
      <w:r>
        <w:rPr>
          <w:rFonts w:ascii="Arial" w:hAnsi="Arial" w:cs="Arial"/>
          <w:sz w:val="22"/>
          <w:szCs w:val="22"/>
        </w:rPr>
        <w:t>Prepare a mixture of heat-curable fiber optic epoxy</w:t>
      </w:r>
      <w:r w:rsidR="00E6613C">
        <w:rPr>
          <w:rFonts w:ascii="Arial" w:hAnsi="Arial" w:cs="Arial"/>
          <w:sz w:val="22"/>
          <w:szCs w:val="22"/>
        </w:rPr>
        <w:t xml:space="preserve"> as above</w:t>
      </w:r>
      <w:r>
        <w:rPr>
          <w:rFonts w:ascii="Arial" w:hAnsi="Arial" w:cs="Arial"/>
          <w:sz w:val="22"/>
          <w:szCs w:val="22"/>
        </w:rPr>
        <w:t>.</w:t>
      </w:r>
    </w:p>
    <w:p w:rsidR="00B702C8" w:rsidRDefault="00B702C8" w:rsidP="00B702C8">
      <w:pPr>
        <w:pStyle w:val="ListParagraph"/>
        <w:rPr>
          <w:rFonts w:ascii="Arial" w:hAnsi="Arial" w:cs="Arial"/>
          <w:sz w:val="22"/>
          <w:szCs w:val="22"/>
        </w:rPr>
      </w:pPr>
    </w:p>
    <w:p w:rsidR="009E6585" w:rsidRPr="00A84859" w:rsidRDefault="00452C6B" w:rsidP="00A84859">
      <w:pPr>
        <w:pStyle w:val="ListParagraph"/>
        <w:numPr>
          <w:ilvl w:val="1"/>
          <w:numId w:val="4"/>
        </w:numPr>
        <w:rPr>
          <w:rFonts w:ascii="Arial" w:hAnsi="Arial" w:cs="Arial"/>
          <w:sz w:val="22"/>
          <w:szCs w:val="22"/>
        </w:rPr>
      </w:pPr>
      <w:r w:rsidRPr="00A84859">
        <w:rPr>
          <w:rFonts w:ascii="Arial" w:hAnsi="Arial" w:cs="Arial"/>
          <w:sz w:val="22"/>
          <w:szCs w:val="22"/>
        </w:rPr>
        <w:t>Measure and cut an appropriate length of</w:t>
      </w:r>
      <w:r w:rsidR="00605731">
        <w:rPr>
          <w:rFonts w:ascii="Arial" w:hAnsi="Arial" w:cs="Arial"/>
          <w:sz w:val="22"/>
          <w:szCs w:val="22"/>
        </w:rPr>
        <w:t xml:space="preserve"> </w:t>
      </w:r>
      <w:proofErr w:type="gramStart"/>
      <w:r w:rsidR="00605731">
        <w:rPr>
          <w:rFonts w:ascii="Arial" w:hAnsi="Arial" w:cs="Arial"/>
          <w:sz w:val="22"/>
          <w:szCs w:val="22"/>
        </w:rPr>
        <w:t>220</w:t>
      </w:r>
      <w:r w:rsidR="00E6613C">
        <w:rPr>
          <w:rFonts w:ascii="Arial" w:hAnsi="Arial" w:cs="Arial"/>
          <w:sz w:val="22"/>
          <w:szCs w:val="22"/>
        </w:rPr>
        <w:t xml:space="preserve"> </w:t>
      </w:r>
      <w:r w:rsidR="00605731">
        <w:rPr>
          <w:rFonts w:ascii="Arial" w:hAnsi="Arial" w:cs="Arial"/>
          <w:sz w:val="22"/>
          <w:szCs w:val="22"/>
        </w:rPr>
        <w:t>µ</w:t>
      </w:r>
      <w:proofErr w:type="gramEnd"/>
      <w:r w:rsidR="00605731">
        <w:rPr>
          <w:rFonts w:ascii="Arial" w:hAnsi="Arial" w:cs="Arial"/>
          <w:sz w:val="22"/>
          <w:szCs w:val="22"/>
        </w:rPr>
        <w:t>m</w:t>
      </w:r>
      <w:r w:rsidRPr="00A84859">
        <w:rPr>
          <w:rFonts w:ascii="Arial" w:hAnsi="Arial" w:cs="Arial"/>
          <w:sz w:val="22"/>
          <w:szCs w:val="22"/>
        </w:rPr>
        <w:t xml:space="preserve"> </w:t>
      </w:r>
      <w:ins w:id="156" w:author="Benjamin Arenkiel" w:date="2012-05-17T05:30:00Z">
        <w:r w:rsidR="00FA0EBC">
          <w:rPr>
            <w:rFonts w:ascii="Arial" w:hAnsi="Arial" w:cs="Arial"/>
            <w:sz w:val="22"/>
            <w:szCs w:val="22"/>
          </w:rPr>
          <w:t xml:space="preserve">diameter </w:t>
        </w:r>
      </w:ins>
      <w:r w:rsidRPr="00A84859">
        <w:rPr>
          <w:rFonts w:ascii="Arial" w:hAnsi="Arial" w:cs="Arial"/>
          <w:sz w:val="22"/>
          <w:szCs w:val="22"/>
        </w:rPr>
        <w:t>fiber</w:t>
      </w:r>
      <w:r w:rsidR="00E65E69" w:rsidRPr="00A84859">
        <w:rPr>
          <w:rFonts w:ascii="Arial" w:hAnsi="Arial" w:cs="Arial"/>
          <w:sz w:val="22"/>
          <w:szCs w:val="22"/>
        </w:rPr>
        <w:t xml:space="preserve"> optic</w:t>
      </w:r>
      <w:r w:rsidR="00605731">
        <w:rPr>
          <w:rFonts w:ascii="Arial" w:hAnsi="Arial" w:cs="Arial"/>
          <w:sz w:val="22"/>
          <w:szCs w:val="22"/>
        </w:rPr>
        <w:t xml:space="preserve"> with 200</w:t>
      </w:r>
      <w:r w:rsidR="00E6613C">
        <w:rPr>
          <w:rFonts w:ascii="Arial" w:hAnsi="Arial" w:cs="Arial"/>
          <w:sz w:val="22"/>
          <w:szCs w:val="22"/>
        </w:rPr>
        <w:t xml:space="preserve"> </w:t>
      </w:r>
      <w:r w:rsidR="00605731">
        <w:rPr>
          <w:rFonts w:ascii="Arial" w:hAnsi="Arial" w:cs="Arial"/>
          <w:sz w:val="22"/>
          <w:szCs w:val="22"/>
        </w:rPr>
        <w:t>µm core</w:t>
      </w:r>
      <w:r w:rsidRPr="00A84859">
        <w:rPr>
          <w:rFonts w:ascii="Arial" w:hAnsi="Arial" w:cs="Arial"/>
          <w:sz w:val="22"/>
          <w:szCs w:val="22"/>
        </w:rPr>
        <w:t xml:space="preserve"> by scoring it with a wedge-tip carbide scribe.</w:t>
      </w:r>
      <w:r w:rsidR="00F90C20">
        <w:rPr>
          <w:rFonts w:ascii="Arial" w:hAnsi="Arial" w:cs="Arial"/>
          <w:sz w:val="22"/>
          <w:szCs w:val="22"/>
        </w:rPr>
        <w:t xml:space="preserve"> The length of the fiber should allow the mouse to move freely around the housing but not allow the mouse to chew through the fiber.</w:t>
      </w:r>
    </w:p>
    <w:p w:rsidR="00452C6B" w:rsidRPr="00D46196" w:rsidRDefault="00452C6B" w:rsidP="009E6585">
      <w:pPr>
        <w:pStyle w:val="ListParagraph"/>
        <w:rPr>
          <w:rFonts w:ascii="Arial" w:hAnsi="Arial" w:cs="Arial"/>
          <w:sz w:val="22"/>
          <w:szCs w:val="22"/>
        </w:rPr>
      </w:pPr>
    </w:p>
    <w:p w:rsidR="009E6585" w:rsidRPr="00A84859" w:rsidRDefault="00E65F4F" w:rsidP="00A84859">
      <w:pPr>
        <w:pStyle w:val="ListParagraph"/>
        <w:numPr>
          <w:ilvl w:val="1"/>
          <w:numId w:val="4"/>
        </w:numPr>
        <w:rPr>
          <w:rFonts w:ascii="Arial" w:hAnsi="Arial" w:cs="Arial"/>
          <w:sz w:val="22"/>
          <w:szCs w:val="22"/>
        </w:rPr>
      </w:pPr>
      <w:r w:rsidRPr="00A84859">
        <w:rPr>
          <w:rFonts w:ascii="Arial" w:hAnsi="Arial" w:cs="Arial"/>
          <w:sz w:val="22"/>
          <w:szCs w:val="22"/>
        </w:rPr>
        <w:t xml:space="preserve">Insert the fiber optic into a length of furcation tubing slightly longer than the fiber optic length. </w:t>
      </w:r>
      <w:r w:rsidR="00E6613C">
        <w:rPr>
          <w:rFonts w:ascii="Arial" w:hAnsi="Arial" w:cs="Arial"/>
          <w:sz w:val="22"/>
          <w:szCs w:val="22"/>
        </w:rPr>
        <w:t xml:space="preserve"> </w:t>
      </w:r>
      <w:r w:rsidRPr="00A84859">
        <w:rPr>
          <w:rFonts w:ascii="Arial" w:hAnsi="Arial" w:cs="Arial"/>
          <w:sz w:val="22"/>
          <w:szCs w:val="22"/>
        </w:rPr>
        <w:t>The tubing should have an inner diameter slightly larger than the fiber optic.</w:t>
      </w:r>
    </w:p>
    <w:p w:rsidR="00E65F4F" w:rsidRPr="009E6585" w:rsidRDefault="00E65F4F" w:rsidP="009E6585">
      <w:pPr>
        <w:rPr>
          <w:rFonts w:ascii="Arial" w:hAnsi="Arial" w:cs="Arial"/>
          <w:sz w:val="22"/>
          <w:szCs w:val="22"/>
        </w:rPr>
      </w:pPr>
    </w:p>
    <w:p w:rsidR="007227B2" w:rsidRDefault="001129EB" w:rsidP="00A84859">
      <w:pPr>
        <w:pStyle w:val="ListParagraph"/>
        <w:numPr>
          <w:ilvl w:val="1"/>
          <w:numId w:val="4"/>
        </w:numPr>
        <w:rPr>
          <w:rFonts w:ascii="Arial" w:hAnsi="Arial" w:cs="Arial"/>
          <w:sz w:val="22"/>
          <w:szCs w:val="22"/>
        </w:rPr>
      </w:pPr>
      <w:r>
        <w:rPr>
          <w:rFonts w:ascii="Arial" w:hAnsi="Arial" w:cs="Arial"/>
          <w:sz w:val="22"/>
          <w:szCs w:val="22"/>
        </w:rPr>
        <w:t xml:space="preserve">Strip </w:t>
      </w:r>
      <w:r w:rsidR="004F3334">
        <w:rPr>
          <w:rFonts w:ascii="Arial" w:hAnsi="Arial" w:cs="Arial"/>
          <w:sz w:val="22"/>
          <w:szCs w:val="22"/>
        </w:rPr>
        <w:t>~25mm at one end of the fiber optic and i</w:t>
      </w:r>
      <w:r w:rsidR="00E65F4F" w:rsidRPr="00A84859">
        <w:rPr>
          <w:rFonts w:ascii="Arial" w:hAnsi="Arial" w:cs="Arial"/>
          <w:sz w:val="22"/>
          <w:szCs w:val="22"/>
        </w:rPr>
        <w:t xml:space="preserve">nsert </w:t>
      </w:r>
      <w:r w:rsidR="004F3334">
        <w:rPr>
          <w:rFonts w:ascii="Arial" w:hAnsi="Arial" w:cs="Arial"/>
          <w:sz w:val="22"/>
          <w:szCs w:val="22"/>
        </w:rPr>
        <w:t>it</w:t>
      </w:r>
      <w:r w:rsidR="00E65F4F" w:rsidRPr="00A84859">
        <w:rPr>
          <w:rFonts w:ascii="Arial" w:hAnsi="Arial" w:cs="Arial"/>
          <w:sz w:val="22"/>
          <w:szCs w:val="22"/>
        </w:rPr>
        <w:t xml:space="preserve"> </w:t>
      </w:r>
      <w:r w:rsidR="004F3334">
        <w:rPr>
          <w:rFonts w:ascii="Arial" w:hAnsi="Arial" w:cs="Arial"/>
          <w:sz w:val="22"/>
          <w:szCs w:val="22"/>
        </w:rPr>
        <w:t>in</w:t>
      </w:r>
      <w:r w:rsidR="00901F99">
        <w:rPr>
          <w:rFonts w:ascii="Arial" w:hAnsi="Arial" w:cs="Arial"/>
          <w:sz w:val="22"/>
          <w:szCs w:val="22"/>
        </w:rPr>
        <w:t>to the metal end of a</w:t>
      </w:r>
      <w:r w:rsidR="00E65F4F" w:rsidRPr="00A84859">
        <w:rPr>
          <w:rFonts w:ascii="Arial" w:hAnsi="Arial" w:cs="Arial"/>
          <w:sz w:val="22"/>
          <w:szCs w:val="22"/>
        </w:rPr>
        <w:t xml:space="preserve"> Multimode FC MM Ferrule Assembly</w:t>
      </w:r>
      <w:r w:rsidR="004F3334">
        <w:rPr>
          <w:rFonts w:ascii="Arial" w:hAnsi="Arial" w:cs="Arial"/>
          <w:sz w:val="22"/>
          <w:szCs w:val="22"/>
        </w:rPr>
        <w:t xml:space="preserve"> </w:t>
      </w:r>
      <w:r w:rsidR="00901F99">
        <w:rPr>
          <w:rFonts w:ascii="Arial" w:hAnsi="Arial" w:cs="Arial"/>
          <w:sz w:val="22"/>
          <w:szCs w:val="22"/>
        </w:rPr>
        <w:t>with 230</w:t>
      </w:r>
      <w:ins w:id="157" w:author="Benjamin Arenkiel" w:date="2012-05-17T05:30:00Z">
        <w:r w:rsidR="00FA0EBC">
          <w:rPr>
            <w:rFonts w:ascii="Arial" w:hAnsi="Arial" w:cs="Arial"/>
            <w:sz w:val="22"/>
            <w:szCs w:val="22"/>
          </w:rPr>
          <w:t xml:space="preserve"> </w:t>
        </w:r>
      </w:ins>
      <w:r w:rsidR="00901F99">
        <w:rPr>
          <w:rFonts w:ascii="Arial" w:hAnsi="Arial" w:cs="Arial"/>
          <w:sz w:val="22"/>
          <w:szCs w:val="22"/>
        </w:rPr>
        <w:t xml:space="preserve">µm </w:t>
      </w:r>
      <w:ins w:id="158" w:author="Benjamin Arenkiel" w:date="2012-05-17T05:30:00Z">
        <w:r w:rsidR="00FA0EBC">
          <w:rPr>
            <w:rFonts w:ascii="Arial" w:hAnsi="Arial" w:cs="Arial"/>
            <w:sz w:val="22"/>
            <w:szCs w:val="22"/>
          </w:rPr>
          <w:t xml:space="preserve">inside diameter </w:t>
        </w:r>
      </w:ins>
      <w:r w:rsidR="00901F99">
        <w:rPr>
          <w:rFonts w:ascii="Arial" w:hAnsi="Arial" w:cs="Arial"/>
          <w:sz w:val="22"/>
          <w:szCs w:val="22"/>
        </w:rPr>
        <w:t xml:space="preserve">bore </w:t>
      </w:r>
      <w:r w:rsidR="004F3334">
        <w:rPr>
          <w:rFonts w:ascii="Arial" w:hAnsi="Arial" w:cs="Arial"/>
          <w:sz w:val="22"/>
          <w:szCs w:val="22"/>
        </w:rPr>
        <w:t>until it stops.</w:t>
      </w:r>
      <w:r w:rsidR="00E6613C">
        <w:rPr>
          <w:rFonts w:ascii="Arial" w:hAnsi="Arial" w:cs="Arial"/>
          <w:sz w:val="22"/>
          <w:szCs w:val="22"/>
        </w:rPr>
        <w:t xml:space="preserve"> </w:t>
      </w:r>
      <w:r w:rsidR="004F3334">
        <w:rPr>
          <w:rFonts w:ascii="Arial" w:hAnsi="Arial" w:cs="Arial"/>
          <w:sz w:val="22"/>
          <w:szCs w:val="22"/>
        </w:rPr>
        <w:t xml:space="preserve"> The fiber optic should stick out through the ferrule end</w:t>
      </w:r>
      <w:r w:rsidR="0075414C">
        <w:rPr>
          <w:rFonts w:ascii="Arial" w:hAnsi="Arial" w:cs="Arial"/>
          <w:sz w:val="22"/>
          <w:szCs w:val="22"/>
        </w:rPr>
        <w:t xml:space="preserve"> (Fig. 2a)</w:t>
      </w:r>
      <w:r w:rsidR="004F3334">
        <w:rPr>
          <w:rFonts w:ascii="Arial" w:hAnsi="Arial" w:cs="Arial"/>
          <w:sz w:val="22"/>
          <w:szCs w:val="22"/>
        </w:rPr>
        <w:t>.</w:t>
      </w:r>
    </w:p>
    <w:p w:rsidR="007227B2" w:rsidRPr="007227B2" w:rsidRDefault="007227B2" w:rsidP="007227B2">
      <w:pPr>
        <w:rPr>
          <w:rFonts w:ascii="Arial" w:hAnsi="Arial" w:cs="Arial"/>
          <w:sz w:val="22"/>
          <w:szCs w:val="22"/>
        </w:rPr>
      </w:pPr>
    </w:p>
    <w:p w:rsidR="009E6585" w:rsidRPr="00A84859" w:rsidRDefault="004F3334" w:rsidP="00A84859">
      <w:pPr>
        <w:pStyle w:val="ListParagraph"/>
        <w:numPr>
          <w:ilvl w:val="1"/>
          <w:numId w:val="4"/>
        </w:numPr>
        <w:rPr>
          <w:rFonts w:ascii="Arial" w:hAnsi="Arial" w:cs="Arial"/>
          <w:sz w:val="22"/>
          <w:szCs w:val="22"/>
        </w:rPr>
      </w:pPr>
      <w:r>
        <w:rPr>
          <w:rFonts w:ascii="Arial" w:hAnsi="Arial" w:cs="Arial"/>
          <w:sz w:val="22"/>
          <w:szCs w:val="22"/>
        </w:rPr>
        <w:t xml:space="preserve">Secure the connection with </w:t>
      </w:r>
      <w:r w:rsidR="00E65F4F" w:rsidRPr="00A84859">
        <w:rPr>
          <w:rFonts w:ascii="Arial" w:hAnsi="Arial" w:cs="Arial"/>
          <w:sz w:val="22"/>
          <w:szCs w:val="22"/>
        </w:rPr>
        <w:t>cyanoacrylate</w:t>
      </w:r>
      <w:r>
        <w:rPr>
          <w:rFonts w:ascii="Arial" w:hAnsi="Arial" w:cs="Arial"/>
          <w:sz w:val="22"/>
          <w:szCs w:val="22"/>
        </w:rPr>
        <w:t xml:space="preserve"> </w:t>
      </w:r>
      <w:r w:rsidR="00E6613C">
        <w:rPr>
          <w:rFonts w:ascii="Arial" w:hAnsi="Arial" w:cs="Arial"/>
          <w:sz w:val="22"/>
          <w:szCs w:val="22"/>
        </w:rPr>
        <w:t xml:space="preserve">(super glue) </w:t>
      </w:r>
      <w:r>
        <w:rPr>
          <w:rFonts w:ascii="Arial" w:hAnsi="Arial" w:cs="Arial"/>
          <w:sz w:val="22"/>
          <w:szCs w:val="22"/>
        </w:rPr>
        <w:t xml:space="preserve">at the </w:t>
      </w:r>
      <w:r w:rsidR="00901F99">
        <w:rPr>
          <w:rFonts w:ascii="Arial" w:hAnsi="Arial" w:cs="Arial"/>
          <w:sz w:val="22"/>
          <w:szCs w:val="22"/>
        </w:rPr>
        <w:t>metal end</w:t>
      </w:r>
      <w:r>
        <w:rPr>
          <w:rFonts w:ascii="Arial" w:hAnsi="Arial" w:cs="Arial"/>
          <w:sz w:val="22"/>
          <w:szCs w:val="22"/>
        </w:rPr>
        <w:t xml:space="preserve">. </w:t>
      </w:r>
      <w:r w:rsidR="00E6613C">
        <w:rPr>
          <w:rFonts w:ascii="Arial" w:hAnsi="Arial" w:cs="Arial"/>
          <w:sz w:val="22"/>
          <w:szCs w:val="22"/>
        </w:rPr>
        <w:t xml:space="preserve"> </w:t>
      </w:r>
      <w:r>
        <w:rPr>
          <w:rFonts w:ascii="Arial" w:hAnsi="Arial" w:cs="Arial"/>
          <w:sz w:val="22"/>
          <w:szCs w:val="22"/>
        </w:rPr>
        <w:t>Cover the</w:t>
      </w:r>
      <w:r w:rsidR="00E65F4F" w:rsidRPr="00A84859">
        <w:rPr>
          <w:rFonts w:ascii="Arial" w:hAnsi="Arial" w:cs="Arial"/>
          <w:sz w:val="22"/>
          <w:szCs w:val="22"/>
        </w:rPr>
        <w:t xml:space="preserve"> connection with a Connector</w:t>
      </w:r>
      <w:r w:rsidR="00A73E53">
        <w:rPr>
          <w:rFonts w:ascii="Arial" w:hAnsi="Arial" w:cs="Arial"/>
          <w:sz w:val="22"/>
          <w:szCs w:val="22"/>
        </w:rPr>
        <w:t xml:space="preserve"> Boot</w:t>
      </w:r>
      <w:r>
        <w:rPr>
          <w:rFonts w:ascii="Arial" w:hAnsi="Arial" w:cs="Arial"/>
          <w:sz w:val="22"/>
          <w:szCs w:val="22"/>
        </w:rPr>
        <w:t xml:space="preserve"> and polish the ferrule end with a FC FOPD.</w:t>
      </w:r>
      <w:r w:rsidR="007531FE">
        <w:rPr>
          <w:rFonts w:ascii="Arial" w:hAnsi="Arial" w:cs="Arial"/>
          <w:sz w:val="22"/>
          <w:szCs w:val="22"/>
        </w:rPr>
        <w:t xml:space="preserve"> </w:t>
      </w:r>
      <w:r w:rsidR="00E6613C">
        <w:rPr>
          <w:rFonts w:ascii="Arial" w:hAnsi="Arial" w:cs="Arial"/>
          <w:sz w:val="22"/>
          <w:szCs w:val="22"/>
        </w:rPr>
        <w:t xml:space="preserve"> </w:t>
      </w:r>
      <w:r w:rsidR="007531FE">
        <w:rPr>
          <w:rFonts w:ascii="Arial" w:hAnsi="Arial" w:cs="Arial"/>
          <w:sz w:val="22"/>
          <w:szCs w:val="22"/>
        </w:rPr>
        <w:t>Make circular rotation patterns and polish on four grades in the follow</w:t>
      </w:r>
      <w:r w:rsidR="0075414C">
        <w:rPr>
          <w:rFonts w:ascii="Arial" w:hAnsi="Arial" w:cs="Arial"/>
          <w:sz w:val="22"/>
          <w:szCs w:val="22"/>
        </w:rPr>
        <w:t>ing order: 5, 3, 1, 0.3 µm grit (Fig. 2b).</w:t>
      </w:r>
    </w:p>
    <w:p w:rsidR="00E65F4F" w:rsidRPr="009E6585" w:rsidRDefault="00E65F4F" w:rsidP="009E6585">
      <w:pPr>
        <w:rPr>
          <w:rFonts w:ascii="Arial" w:hAnsi="Arial" w:cs="Arial"/>
          <w:sz w:val="22"/>
          <w:szCs w:val="22"/>
        </w:rPr>
      </w:pPr>
    </w:p>
    <w:p w:rsidR="009E6585" w:rsidRPr="00E748E4" w:rsidRDefault="00E748E4" w:rsidP="00E748E4">
      <w:pPr>
        <w:pStyle w:val="ListParagraph"/>
        <w:numPr>
          <w:ilvl w:val="1"/>
          <w:numId w:val="4"/>
        </w:numPr>
        <w:rPr>
          <w:rFonts w:ascii="Arial" w:hAnsi="Arial" w:cs="Arial"/>
          <w:sz w:val="22"/>
          <w:szCs w:val="22"/>
        </w:rPr>
      </w:pPr>
      <w:r>
        <w:rPr>
          <w:rFonts w:ascii="Arial" w:hAnsi="Arial" w:cs="Arial"/>
          <w:sz w:val="22"/>
          <w:szCs w:val="22"/>
        </w:rPr>
        <w:t>Strip and i</w:t>
      </w:r>
      <w:r w:rsidR="00E65F4F" w:rsidRPr="00A84859">
        <w:rPr>
          <w:rFonts w:ascii="Arial" w:hAnsi="Arial" w:cs="Arial"/>
          <w:sz w:val="22"/>
          <w:szCs w:val="22"/>
        </w:rPr>
        <w:t>nsert the other end</w:t>
      </w:r>
      <w:r w:rsidR="000969E6">
        <w:rPr>
          <w:rFonts w:ascii="Arial" w:hAnsi="Arial" w:cs="Arial"/>
          <w:sz w:val="22"/>
          <w:szCs w:val="22"/>
        </w:rPr>
        <w:t xml:space="preserve"> of the fiber optic</w:t>
      </w:r>
      <w:r w:rsidR="00E65F4F" w:rsidRPr="00A84859">
        <w:rPr>
          <w:rFonts w:ascii="Arial" w:hAnsi="Arial" w:cs="Arial"/>
          <w:sz w:val="22"/>
          <w:szCs w:val="22"/>
        </w:rPr>
        <w:t xml:space="preserve"> into a LC ceramic ferrule</w:t>
      </w:r>
      <w:r w:rsidR="000969E6">
        <w:rPr>
          <w:rFonts w:ascii="Arial" w:hAnsi="Arial" w:cs="Arial"/>
          <w:sz w:val="22"/>
          <w:szCs w:val="22"/>
        </w:rPr>
        <w:t xml:space="preserve"> (230</w:t>
      </w:r>
      <w:r w:rsidR="00E6613C">
        <w:rPr>
          <w:rFonts w:ascii="Arial" w:hAnsi="Arial" w:cs="Arial"/>
          <w:sz w:val="22"/>
          <w:szCs w:val="22"/>
        </w:rPr>
        <w:t xml:space="preserve"> </w:t>
      </w:r>
      <w:r w:rsidR="000969E6">
        <w:rPr>
          <w:rFonts w:ascii="Arial" w:hAnsi="Arial" w:cs="Arial"/>
          <w:sz w:val="22"/>
          <w:szCs w:val="22"/>
        </w:rPr>
        <w:t xml:space="preserve">µm </w:t>
      </w:r>
      <w:proofErr w:type="spellStart"/>
      <w:r w:rsidR="000969E6">
        <w:rPr>
          <w:rFonts w:ascii="Arial" w:hAnsi="Arial" w:cs="Arial"/>
          <w:sz w:val="22"/>
          <w:szCs w:val="22"/>
        </w:rPr>
        <w:t>i.d.</w:t>
      </w:r>
      <w:proofErr w:type="spellEnd"/>
      <w:r w:rsidR="000969E6">
        <w:rPr>
          <w:rFonts w:ascii="Arial" w:hAnsi="Arial" w:cs="Arial"/>
          <w:sz w:val="22"/>
          <w:szCs w:val="22"/>
        </w:rPr>
        <w:t xml:space="preserve"> bore)</w:t>
      </w:r>
      <w:r w:rsidR="00E65F4F" w:rsidRPr="00A84859">
        <w:rPr>
          <w:rFonts w:ascii="Arial" w:hAnsi="Arial" w:cs="Arial"/>
          <w:sz w:val="22"/>
          <w:szCs w:val="22"/>
        </w:rPr>
        <w:t xml:space="preserve"> </w:t>
      </w:r>
      <w:r>
        <w:rPr>
          <w:rFonts w:ascii="Arial" w:hAnsi="Arial" w:cs="Arial"/>
          <w:sz w:val="22"/>
          <w:szCs w:val="22"/>
        </w:rPr>
        <w:t xml:space="preserve">with the convex end distal. </w:t>
      </w:r>
      <w:r w:rsidR="00E6613C">
        <w:rPr>
          <w:rFonts w:ascii="Arial" w:hAnsi="Arial" w:cs="Arial"/>
          <w:sz w:val="22"/>
          <w:szCs w:val="22"/>
        </w:rPr>
        <w:t xml:space="preserve"> </w:t>
      </w:r>
      <w:r w:rsidR="009A1D45" w:rsidRPr="00E748E4">
        <w:rPr>
          <w:rFonts w:ascii="Arial" w:hAnsi="Arial" w:cs="Arial"/>
          <w:sz w:val="22"/>
          <w:szCs w:val="22"/>
        </w:rPr>
        <w:t xml:space="preserve">Apply </w:t>
      </w:r>
      <w:r w:rsidR="00D7106A" w:rsidRPr="00E748E4">
        <w:rPr>
          <w:rFonts w:ascii="Arial" w:hAnsi="Arial" w:cs="Arial"/>
          <w:sz w:val="22"/>
          <w:szCs w:val="22"/>
        </w:rPr>
        <w:t xml:space="preserve">a drop of </w:t>
      </w:r>
      <w:r w:rsidR="009A1D45" w:rsidRPr="00E748E4">
        <w:rPr>
          <w:rFonts w:ascii="Arial" w:hAnsi="Arial" w:cs="Arial"/>
          <w:sz w:val="22"/>
          <w:szCs w:val="22"/>
        </w:rPr>
        <w:t xml:space="preserve">epoxy to the </w:t>
      </w:r>
      <w:r w:rsidR="00A76AC9" w:rsidRPr="00E748E4">
        <w:rPr>
          <w:rFonts w:ascii="Arial" w:hAnsi="Arial" w:cs="Arial"/>
          <w:sz w:val="22"/>
          <w:szCs w:val="22"/>
        </w:rPr>
        <w:t>flat</w:t>
      </w:r>
      <w:r w:rsidR="009A1D45" w:rsidRPr="00E748E4">
        <w:rPr>
          <w:rFonts w:ascii="Arial" w:hAnsi="Arial" w:cs="Arial"/>
          <w:sz w:val="22"/>
          <w:szCs w:val="22"/>
        </w:rPr>
        <w:t xml:space="preserve"> end and heat until </w:t>
      </w:r>
      <w:r w:rsidR="007227B2">
        <w:rPr>
          <w:rFonts w:ascii="Arial" w:hAnsi="Arial" w:cs="Arial"/>
          <w:sz w:val="22"/>
          <w:szCs w:val="22"/>
        </w:rPr>
        <w:t>cured.</w:t>
      </w:r>
    </w:p>
    <w:p w:rsidR="009A1D45" w:rsidRPr="009E6585" w:rsidRDefault="009A1D45" w:rsidP="009E6585">
      <w:pPr>
        <w:rPr>
          <w:rFonts w:ascii="Arial" w:hAnsi="Arial" w:cs="Arial"/>
          <w:sz w:val="22"/>
          <w:szCs w:val="22"/>
        </w:rPr>
      </w:pPr>
    </w:p>
    <w:p w:rsidR="0029760C" w:rsidRDefault="0029760C" w:rsidP="00A84859">
      <w:pPr>
        <w:pStyle w:val="ListParagraph"/>
        <w:numPr>
          <w:ilvl w:val="1"/>
          <w:numId w:val="4"/>
        </w:numPr>
        <w:rPr>
          <w:rFonts w:ascii="Arial" w:hAnsi="Arial" w:cs="Arial"/>
          <w:sz w:val="22"/>
          <w:szCs w:val="22"/>
        </w:rPr>
      </w:pPr>
      <w:r>
        <w:rPr>
          <w:rFonts w:ascii="Arial" w:hAnsi="Arial" w:cs="Arial"/>
          <w:sz w:val="22"/>
          <w:szCs w:val="22"/>
        </w:rPr>
        <w:t>P</w:t>
      </w:r>
      <w:r w:rsidR="0065373F" w:rsidRPr="00A84859">
        <w:rPr>
          <w:rFonts w:ascii="Arial" w:hAnsi="Arial" w:cs="Arial"/>
          <w:sz w:val="22"/>
          <w:szCs w:val="22"/>
        </w:rPr>
        <w:t xml:space="preserve">olish the </w:t>
      </w:r>
      <w:r w:rsidR="00A76AC9" w:rsidRPr="00A84859">
        <w:rPr>
          <w:rFonts w:ascii="Arial" w:hAnsi="Arial" w:cs="Arial"/>
          <w:sz w:val="22"/>
          <w:szCs w:val="22"/>
        </w:rPr>
        <w:t>convex</w:t>
      </w:r>
      <w:r w:rsidR="009A1D45" w:rsidRPr="00A84859">
        <w:rPr>
          <w:rFonts w:ascii="Arial" w:hAnsi="Arial" w:cs="Arial"/>
          <w:sz w:val="22"/>
          <w:szCs w:val="22"/>
        </w:rPr>
        <w:t xml:space="preserve"> end of the ferrule using a</w:t>
      </w:r>
      <w:r w:rsidR="0065373F" w:rsidRPr="00A84859">
        <w:rPr>
          <w:rFonts w:ascii="Arial" w:hAnsi="Arial" w:cs="Arial"/>
          <w:sz w:val="22"/>
          <w:szCs w:val="22"/>
        </w:rPr>
        <w:t xml:space="preserve"> FC</w:t>
      </w:r>
      <w:r w:rsidR="009A1D45" w:rsidRPr="00A84859">
        <w:rPr>
          <w:rFonts w:ascii="Arial" w:hAnsi="Arial" w:cs="Arial"/>
          <w:sz w:val="22"/>
          <w:szCs w:val="22"/>
        </w:rPr>
        <w:t xml:space="preserve"> </w:t>
      </w:r>
      <w:r w:rsidR="0065373F" w:rsidRPr="00A84859">
        <w:rPr>
          <w:rFonts w:ascii="Arial" w:hAnsi="Arial" w:cs="Arial"/>
          <w:sz w:val="22"/>
          <w:szCs w:val="22"/>
        </w:rPr>
        <w:t>FOPD</w:t>
      </w:r>
      <w:r w:rsidR="009A1D45" w:rsidRPr="00A84859">
        <w:rPr>
          <w:rFonts w:ascii="Arial" w:hAnsi="Arial" w:cs="Arial"/>
          <w:sz w:val="22"/>
          <w:szCs w:val="22"/>
        </w:rPr>
        <w:t xml:space="preserve"> on </w:t>
      </w:r>
      <w:r w:rsidR="0096091F">
        <w:rPr>
          <w:rFonts w:ascii="Arial" w:hAnsi="Arial" w:cs="Arial"/>
          <w:sz w:val="22"/>
          <w:szCs w:val="22"/>
        </w:rPr>
        <w:t>aluminum oxide</w:t>
      </w:r>
      <w:r>
        <w:rPr>
          <w:rFonts w:ascii="Arial" w:hAnsi="Arial" w:cs="Arial"/>
          <w:sz w:val="22"/>
          <w:szCs w:val="22"/>
        </w:rPr>
        <w:t xml:space="preserve"> polishing sheets as described above.</w:t>
      </w:r>
    </w:p>
    <w:p w:rsidR="0029760C" w:rsidRPr="0029760C" w:rsidRDefault="0029760C" w:rsidP="0029760C">
      <w:pPr>
        <w:rPr>
          <w:rFonts w:ascii="Arial" w:hAnsi="Arial" w:cs="Arial"/>
          <w:sz w:val="22"/>
          <w:szCs w:val="22"/>
        </w:rPr>
      </w:pPr>
    </w:p>
    <w:p w:rsidR="007227B2" w:rsidRDefault="009C149A" w:rsidP="00A84859">
      <w:pPr>
        <w:pStyle w:val="ListParagraph"/>
        <w:numPr>
          <w:ilvl w:val="1"/>
          <w:numId w:val="4"/>
        </w:numPr>
        <w:rPr>
          <w:rFonts w:ascii="Arial" w:hAnsi="Arial" w:cs="Arial"/>
          <w:sz w:val="22"/>
          <w:szCs w:val="22"/>
        </w:rPr>
      </w:pPr>
      <w:r>
        <w:rPr>
          <w:rFonts w:ascii="Arial" w:hAnsi="Arial" w:cs="Arial"/>
          <w:sz w:val="22"/>
          <w:szCs w:val="22"/>
        </w:rPr>
        <w:t xml:space="preserve">Slide a LC ferrule sleeve over the convex end of the ferrule until the midpoint of the sleeve. </w:t>
      </w:r>
    </w:p>
    <w:p w:rsidR="007227B2" w:rsidRPr="007227B2" w:rsidRDefault="007227B2" w:rsidP="007227B2">
      <w:pPr>
        <w:rPr>
          <w:rFonts w:ascii="Arial" w:hAnsi="Arial" w:cs="Arial"/>
          <w:sz w:val="22"/>
          <w:szCs w:val="22"/>
        </w:rPr>
      </w:pPr>
    </w:p>
    <w:p w:rsidR="0075414C" w:rsidRPr="004B58E3" w:rsidRDefault="009C149A" w:rsidP="00872C2E">
      <w:pPr>
        <w:pStyle w:val="ListParagraph"/>
        <w:numPr>
          <w:ilvl w:val="1"/>
          <w:numId w:val="4"/>
        </w:numPr>
        <w:rPr>
          <w:rFonts w:ascii="Arial" w:hAnsi="Arial" w:cs="Arial"/>
          <w:b/>
          <w:sz w:val="22"/>
          <w:szCs w:val="22"/>
          <w:u w:val="single"/>
          <w:rPrChange w:id="159" w:author="Benjamin Arenkiel" w:date="2012-05-10T11:15:00Z">
            <w:rPr>
              <w:rFonts w:ascii="Arial" w:hAnsi="Arial" w:cs="Arial"/>
              <w:sz w:val="22"/>
              <w:szCs w:val="22"/>
            </w:rPr>
          </w:rPrChange>
        </w:rPr>
      </w:pPr>
      <w:r w:rsidRPr="0075414C">
        <w:rPr>
          <w:rFonts w:ascii="Arial" w:hAnsi="Arial" w:cs="Arial"/>
          <w:sz w:val="22"/>
          <w:szCs w:val="22"/>
        </w:rPr>
        <w:t>Place heat</w:t>
      </w:r>
      <w:r w:rsidR="00E6613C">
        <w:rPr>
          <w:rFonts w:ascii="Arial" w:hAnsi="Arial" w:cs="Arial"/>
          <w:sz w:val="22"/>
          <w:szCs w:val="22"/>
        </w:rPr>
        <w:t>-</w:t>
      </w:r>
      <w:r w:rsidRPr="0075414C">
        <w:rPr>
          <w:rFonts w:ascii="Arial" w:hAnsi="Arial" w:cs="Arial"/>
          <w:sz w:val="22"/>
          <w:szCs w:val="22"/>
        </w:rPr>
        <w:t>shrink tubing over the furcation tubing and sleeve and heat to secu</w:t>
      </w:r>
      <w:r w:rsidR="00C540E4" w:rsidRPr="0075414C">
        <w:rPr>
          <w:rFonts w:ascii="Arial" w:hAnsi="Arial" w:cs="Arial"/>
          <w:sz w:val="22"/>
          <w:szCs w:val="22"/>
        </w:rPr>
        <w:t>re and protect the connection</w:t>
      </w:r>
      <w:r w:rsidR="0075414C">
        <w:rPr>
          <w:rFonts w:ascii="Arial" w:hAnsi="Arial" w:cs="Arial"/>
          <w:sz w:val="22"/>
          <w:szCs w:val="22"/>
        </w:rPr>
        <w:t xml:space="preserve"> (Fig. 2c).</w:t>
      </w:r>
    </w:p>
    <w:p w:rsidR="005415AA" w:rsidRDefault="005415AA">
      <w:pPr>
        <w:numPr>
          <w:ins w:id="160" w:author="Benjamin Arenkiel" w:date="2012-05-10T11:15:00Z"/>
        </w:numPr>
        <w:rPr>
          <w:ins w:id="161" w:author="Benjamin Arenkiel" w:date="2012-05-10T11:15:00Z"/>
          <w:rFonts w:ascii="Arial" w:hAnsi="Arial" w:cs="Arial"/>
          <w:b/>
          <w:sz w:val="22"/>
          <w:szCs w:val="22"/>
          <w:u w:val="single"/>
        </w:rPr>
        <w:pPrChange w:id="162" w:author="Benjamin Arenkiel" w:date="2012-05-10T11:15:00Z">
          <w:pPr>
            <w:pStyle w:val="ListParagraph"/>
            <w:numPr>
              <w:ilvl w:val="1"/>
              <w:numId w:val="4"/>
            </w:numPr>
            <w:ind w:hanging="720"/>
          </w:pPr>
        </w:pPrChange>
      </w:pPr>
    </w:p>
    <w:p w:rsidR="004B58E3" w:rsidRPr="0049295D" w:rsidRDefault="004B58E3" w:rsidP="00872C2E">
      <w:pPr>
        <w:pStyle w:val="ListParagraph"/>
        <w:numPr>
          <w:ilvl w:val="1"/>
          <w:numId w:val="4"/>
          <w:ins w:id="163" w:author="Benjamin Arenkiel" w:date="2012-05-10T11:15:00Z"/>
        </w:numPr>
        <w:rPr>
          <w:ins w:id="164" w:author="Benjamin Arenkiel" w:date="2012-05-10T11:15:00Z"/>
          <w:rFonts w:ascii="Arial" w:hAnsi="Arial" w:cs="Arial"/>
          <w:b/>
          <w:sz w:val="22"/>
          <w:szCs w:val="22"/>
          <w:highlight w:val="yellow"/>
          <w:u w:val="single"/>
          <w:rPrChange w:id="165" w:author="Benjamin Arenkiel" w:date="2012-05-17T06:02:00Z">
            <w:rPr>
              <w:ins w:id="166" w:author="Benjamin Arenkiel" w:date="2012-05-10T11:15:00Z"/>
              <w:rFonts w:ascii="Arial" w:hAnsi="Arial" w:cs="Arial"/>
              <w:b/>
              <w:sz w:val="22"/>
              <w:szCs w:val="22"/>
              <w:u w:val="single"/>
            </w:rPr>
          </w:rPrChange>
        </w:rPr>
      </w:pPr>
      <w:ins w:id="167" w:author="Benjamin Arenkiel" w:date="2012-05-10T11:15:00Z">
        <w:r w:rsidRPr="0049295D">
          <w:rPr>
            <w:rFonts w:ascii="Arial" w:hAnsi="Arial" w:cs="Arial"/>
            <w:sz w:val="22"/>
            <w:szCs w:val="22"/>
            <w:highlight w:val="yellow"/>
            <w:u w:val="single"/>
            <w:rPrChange w:id="168" w:author="Benjamin Arenkiel" w:date="2012-05-17T06:02:00Z">
              <w:rPr>
                <w:rFonts w:ascii="Arial" w:hAnsi="Arial" w:cs="Arial"/>
                <w:sz w:val="22"/>
                <w:szCs w:val="22"/>
                <w:u w:val="single"/>
              </w:rPr>
            </w:rPrChange>
          </w:rPr>
          <w:t xml:space="preserve">Test the </w:t>
        </w:r>
      </w:ins>
      <w:ins w:id="169" w:author="Benjamin Arenkiel" w:date="2012-05-10T11:16:00Z">
        <w:r w:rsidRPr="0049295D">
          <w:rPr>
            <w:rFonts w:ascii="Arial" w:hAnsi="Arial" w:cs="Arial"/>
            <w:sz w:val="22"/>
            <w:szCs w:val="22"/>
            <w:highlight w:val="yellow"/>
            <w:u w:val="single"/>
            <w:rPrChange w:id="170" w:author="Benjamin Arenkiel" w:date="2012-05-17T06:02:00Z">
              <w:rPr>
                <w:rFonts w:ascii="Arial" w:hAnsi="Arial" w:cs="Arial"/>
                <w:sz w:val="22"/>
                <w:szCs w:val="22"/>
                <w:u w:val="single"/>
              </w:rPr>
            </w:rPrChange>
          </w:rPr>
          <w:t xml:space="preserve">coupler by connecting it to the laser source and measuring the light output through the coupler with a spectrophotometer. </w:t>
        </w:r>
      </w:ins>
      <w:ins w:id="171" w:author="Benjamin Arenkiel" w:date="2012-05-10T11:18:00Z">
        <w:r w:rsidRPr="0049295D">
          <w:rPr>
            <w:rFonts w:ascii="Arial" w:hAnsi="Arial" w:cs="Arial"/>
            <w:sz w:val="22"/>
            <w:szCs w:val="22"/>
            <w:highlight w:val="yellow"/>
            <w:u w:val="single"/>
            <w:rPrChange w:id="172" w:author="Benjamin Arenkiel" w:date="2012-05-17T06:02:00Z">
              <w:rPr>
                <w:rFonts w:ascii="Arial" w:hAnsi="Arial" w:cs="Arial"/>
                <w:sz w:val="22"/>
                <w:szCs w:val="22"/>
                <w:u w:val="single"/>
              </w:rPr>
            </w:rPrChange>
          </w:rPr>
          <w:t xml:space="preserve">The light loss between the laser output and the </w:t>
        </w:r>
      </w:ins>
      <w:ins w:id="173" w:author="Benjamin Arenkiel" w:date="2012-05-10T11:19:00Z">
        <w:r w:rsidR="00301787" w:rsidRPr="0049295D">
          <w:rPr>
            <w:rFonts w:ascii="Arial" w:hAnsi="Arial" w:cs="Arial"/>
            <w:sz w:val="22"/>
            <w:szCs w:val="22"/>
            <w:highlight w:val="yellow"/>
            <w:u w:val="single"/>
            <w:rPrChange w:id="174" w:author="Benjamin Arenkiel" w:date="2012-05-17T06:02:00Z">
              <w:rPr>
                <w:rFonts w:ascii="Arial" w:hAnsi="Arial" w:cs="Arial"/>
                <w:sz w:val="22"/>
                <w:szCs w:val="22"/>
                <w:u w:val="single"/>
              </w:rPr>
            </w:rPrChange>
          </w:rPr>
          <w:t xml:space="preserve">measured </w:t>
        </w:r>
        <w:r w:rsidRPr="0049295D">
          <w:rPr>
            <w:rFonts w:ascii="Arial" w:hAnsi="Arial" w:cs="Arial"/>
            <w:sz w:val="22"/>
            <w:szCs w:val="22"/>
            <w:highlight w:val="yellow"/>
            <w:u w:val="single"/>
            <w:rPrChange w:id="175" w:author="Benjamin Arenkiel" w:date="2012-05-17T06:02:00Z">
              <w:rPr>
                <w:rFonts w:ascii="Arial" w:hAnsi="Arial" w:cs="Arial"/>
                <w:sz w:val="22"/>
                <w:szCs w:val="22"/>
                <w:u w:val="single"/>
              </w:rPr>
            </w:rPrChange>
          </w:rPr>
          <w:t>coupler</w:t>
        </w:r>
        <w:r w:rsidR="00301787" w:rsidRPr="0049295D">
          <w:rPr>
            <w:rFonts w:ascii="Arial" w:hAnsi="Arial" w:cs="Arial"/>
            <w:sz w:val="22"/>
            <w:szCs w:val="22"/>
            <w:highlight w:val="yellow"/>
            <w:u w:val="single"/>
            <w:rPrChange w:id="176" w:author="Benjamin Arenkiel" w:date="2012-05-17T06:02:00Z">
              <w:rPr>
                <w:rFonts w:ascii="Arial" w:hAnsi="Arial" w:cs="Arial"/>
                <w:sz w:val="22"/>
                <w:szCs w:val="22"/>
                <w:u w:val="single"/>
              </w:rPr>
            </w:rPrChange>
          </w:rPr>
          <w:t xml:space="preserve"> output</w:t>
        </w:r>
        <w:r w:rsidRPr="0049295D">
          <w:rPr>
            <w:rFonts w:ascii="Arial" w:hAnsi="Arial" w:cs="Arial"/>
            <w:sz w:val="22"/>
            <w:szCs w:val="22"/>
            <w:highlight w:val="yellow"/>
            <w:u w:val="single"/>
            <w:rPrChange w:id="177" w:author="Benjamin Arenkiel" w:date="2012-05-17T06:02:00Z">
              <w:rPr>
                <w:rFonts w:ascii="Arial" w:hAnsi="Arial" w:cs="Arial"/>
                <w:sz w:val="22"/>
                <w:szCs w:val="22"/>
                <w:u w:val="single"/>
              </w:rPr>
            </w:rPrChange>
          </w:rPr>
          <w:t xml:space="preserve"> should not exceed 30%.</w:t>
        </w:r>
      </w:ins>
    </w:p>
    <w:p w:rsidR="0075414C" w:rsidRPr="0075414C" w:rsidRDefault="0075414C" w:rsidP="0075414C">
      <w:pPr>
        <w:rPr>
          <w:rFonts w:ascii="Arial" w:hAnsi="Arial" w:cs="Arial"/>
          <w:b/>
          <w:sz w:val="22"/>
          <w:szCs w:val="22"/>
          <w:u w:val="single"/>
        </w:rPr>
      </w:pPr>
    </w:p>
    <w:p w:rsidR="00872C2E" w:rsidRPr="0075414C" w:rsidRDefault="00872C2E" w:rsidP="0075414C">
      <w:pPr>
        <w:pStyle w:val="ListParagraph"/>
        <w:rPr>
          <w:rFonts w:ascii="Arial" w:hAnsi="Arial" w:cs="Arial"/>
          <w:b/>
          <w:sz w:val="22"/>
          <w:szCs w:val="22"/>
          <w:u w:val="single"/>
        </w:rPr>
      </w:pPr>
    </w:p>
    <w:p w:rsidR="00A84859" w:rsidRPr="00A84859" w:rsidRDefault="00D46196" w:rsidP="00A84859">
      <w:pPr>
        <w:pStyle w:val="ListParagraph"/>
        <w:numPr>
          <w:ilvl w:val="0"/>
          <w:numId w:val="4"/>
        </w:numPr>
        <w:rPr>
          <w:rFonts w:ascii="Arial" w:hAnsi="Arial" w:cs="Arial"/>
          <w:b/>
          <w:sz w:val="22"/>
          <w:szCs w:val="22"/>
        </w:rPr>
      </w:pPr>
      <w:r w:rsidRPr="00A84859">
        <w:rPr>
          <w:rFonts w:ascii="Arial" w:hAnsi="Arial" w:cs="Arial"/>
          <w:b/>
          <w:sz w:val="22"/>
          <w:szCs w:val="22"/>
        </w:rPr>
        <w:t xml:space="preserve">Surgical </w:t>
      </w:r>
      <w:r w:rsidR="00FD0A0F" w:rsidRPr="00A84859">
        <w:rPr>
          <w:rFonts w:ascii="Arial" w:hAnsi="Arial" w:cs="Arial"/>
          <w:b/>
          <w:sz w:val="22"/>
          <w:szCs w:val="22"/>
        </w:rPr>
        <w:t>Implantation</w:t>
      </w:r>
    </w:p>
    <w:p w:rsidR="00FD0A0F" w:rsidRPr="00A84859" w:rsidRDefault="00FD0A0F" w:rsidP="00A84859">
      <w:pPr>
        <w:pStyle w:val="ListParagraph"/>
        <w:ind w:left="380"/>
        <w:rPr>
          <w:rFonts w:ascii="Arial" w:hAnsi="Arial" w:cs="Arial"/>
          <w:sz w:val="22"/>
          <w:szCs w:val="22"/>
        </w:rPr>
      </w:pPr>
    </w:p>
    <w:p w:rsidR="009E6585" w:rsidRPr="0049295D" w:rsidRDefault="00AE1E3E" w:rsidP="00A84859">
      <w:pPr>
        <w:pStyle w:val="ListParagraph"/>
        <w:numPr>
          <w:ilvl w:val="1"/>
          <w:numId w:val="4"/>
        </w:numPr>
        <w:rPr>
          <w:rFonts w:ascii="Arial" w:hAnsi="Arial" w:cs="Arial"/>
          <w:sz w:val="22"/>
          <w:szCs w:val="22"/>
          <w:highlight w:val="yellow"/>
          <w:rPrChange w:id="178" w:author="Benjamin Arenkiel" w:date="2012-05-17T06:03:00Z">
            <w:rPr>
              <w:rFonts w:ascii="Arial" w:hAnsi="Arial" w:cs="Arial"/>
              <w:sz w:val="22"/>
              <w:szCs w:val="22"/>
            </w:rPr>
          </w:rPrChange>
        </w:rPr>
      </w:pPr>
      <w:r w:rsidRPr="0049295D">
        <w:rPr>
          <w:rFonts w:ascii="Arial" w:hAnsi="Arial" w:cs="Arial"/>
          <w:sz w:val="22"/>
          <w:szCs w:val="22"/>
          <w:highlight w:val="yellow"/>
          <w:rPrChange w:id="179" w:author="Benjamin Arenkiel" w:date="2012-05-17T06:03:00Z">
            <w:rPr>
              <w:rFonts w:ascii="Arial" w:hAnsi="Arial" w:cs="Arial"/>
              <w:sz w:val="22"/>
              <w:szCs w:val="22"/>
            </w:rPr>
          </w:rPrChange>
        </w:rPr>
        <w:t>Anesthetize</w:t>
      </w:r>
      <w:r w:rsidR="0083789C" w:rsidRPr="0049295D">
        <w:rPr>
          <w:rFonts w:ascii="Arial" w:hAnsi="Arial" w:cs="Arial"/>
          <w:sz w:val="22"/>
          <w:szCs w:val="22"/>
          <w:highlight w:val="yellow"/>
          <w:rPrChange w:id="180" w:author="Benjamin Arenkiel" w:date="2012-05-17T06:03:00Z">
            <w:rPr>
              <w:rFonts w:ascii="Arial" w:hAnsi="Arial" w:cs="Arial"/>
              <w:sz w:val="22"/>
              <w:szCs w:val="22"/>
            </w:rPr>
          </w:rPrChange>
        </w:rPr>
        <w:t xml:space="preserve"> the mouse </w:t>
      </w:r>
      <w:r w:rsidR="005337A4" w:rsidRPr="0049295D">
        <w:rPr>
          <w:rFonts w:ascii="Arial" w:hAnsi="Arial" w:cs="Arial"/>
          <w:sz w:val="22"/>
          <w:szCs w:val="22"/>
          <w:highlight w:val="yellow"/>
          <w:rPrChange w:id="181" w:author="Benjamin Arenkiel" w:date="2012-05-17T06:03:00Z">
            <w:rPr>
              <w:rFonts w:ascii="Arial" w:hAnsi="Arial" w:cs="Arial"/>
              <w:sz w:val="22"/>
              <w:szCs w:val="22"/>
            </w:rPr>
          </w:rPrChange>
        </w:rPr>
        <w:t>with</w:t>
      </w:r>
      <w:r w:rsidR="0083789C" w:rsidRPr="0049295D">
        <w:rPr>
          <w:rFonts w:ascii="Arial" w:hAnsi="Arial" w:cs="Arial"/>
          <w:sz w:val="22"/>
          <w:szCs w:val="22"/>
          <w:highlight w:val="yellow"/>
          <w:rPrChange w:id="182" w:author="Benjamin Arenkiel" w:date="2012-05-17T06:03:00Z">
            <w:rPr>
              <w:rFonts w:ascii="Arial" w:hAnsi="Arial" w:cs="Arial"/>
              <w:sz w:val="22"/>
              <w:szCs w:val="22"/>
            </w:rPr>
          </w:rPrChange>
        </w:rPr>
        <w:t xml:space="preserve"> an </w:t>
      </w:r>
      <w:proofErr w:type="spellStart"/>
      <w:r w:rsidR="0083789C" w:rsidRPr="0049295D">
        <w:rPr>
          <w:rFonts w:ascii="Arial" w:hAnsi="Arial" w:cs="Arial"/>
          <w:sz w:val="22"/>
          <w:szCs w:val="22"/>
          <w:highlight w:val="yellow"/>
          <w:rPrChange w:id="183" w:author="Benjamin Arenkiel" w:date="2012-05-17T06:03:00Z">
            <w:rPr>
              <w:rFonts w:ascii="Arial" w:hAnsi="Arial" w:cs="Arial"/>
              <w:sz w:val="22"/>
              <w:szCs w:val="22"/>
            </w:rPr>
          </w:rPrChange>
        </w:rPr>
        <w:t>intraperitoneal</w:t>
      </w:r>
      <w:proofErr w:type="spellEnd"/>
      <w:r w:rsidR="0036719B" w:rsidRPr="0049295D">
        <w:rPr>
          <w:rFonts w:ascii="Arial" w:hAnsi="Arial" w:cs="Arial"/>
          <w:sz w:val="22"/>
          <w:szCs w:val="22"/>
          <w:highlight w:val="yellow"/>
          <w:rPrChange w:id="184" w:author="Benjamin Arenkiel" w:date="2012-05-17T06:03:00Z">
            <w:rPr>
              <w:rFonts w:ascii="Arial" w:hAnsi="Arial" w:cs="Arial"/>
              <w:sz w:val="22"/>
              <w:szCs w:val="22"/>
            </w:rPr>
          </w:rPrChange>
        </w:rPr>
        <w:t xml:space="preserve"> injection </w:t>
      </w:r>
      <w:del w:id="185" w:author="Benjamin Arenkiel" w:date="2012-05-10T10:45:00Z">
        <w:r w:rsidR="0036719B" w:rsidRPr="0049295D" w:rsidDel="00492722">
          <w:rPr>
            <w:rFonts w:ascii="Arial" w:hAnsi="Arial" w:cs="Arial"/>
            <w:sz w:val="22"/>
            <w:szCs w:val="22"/>
            <w:highlight w:val="yellow"/>
            <w:rPrChange w:id="186" w:author="Benjamin Arenkiel" w:date="2012-05-17T06:03:00Z">
              <w:rPr>
                <w:rFonts w:ascii="Arial" w:hAnsi="Arial" w:cs="Arial"/>
                <w:sz w:val="22"/>
                <w:szCs w:val="22"/>
              </w:rPr>
            </w:rPrChange>
          </w:rPr>
          <w:delText>of 100 mg kg</w:delText>
        </w:r>
        <w:r w:rsidR="0036719B" w:rsidRPr="0049295D" w:rsidDel="00492722">
          <w:rPr>
            <w:rFonts w:ascii="Arial" w:hAnsi="Arial" w:cs="Arial"/>
            <w:sz w:val="22"/>
            <w:szCs w:val="22"/>
            <w:highlight w:val="yellow"/>
            <w:vertAlign w:val="superscript"/>
            <w:rPrChange w:id="187" w:author="Benjamin Arenkiel" w:date="2012-05-17T06:03:00Z">
              <w:rPr>
                <w:rFonts w:ascii="Arial" w:hAnsi="Arial" w:cs="Arial"/>
                <w:sz w:val="22"/>
                <w:szCs w:val="22"/>
                <w:vertAlign w:val="superscript"/>
              </w:rPr>
            </w:rPrChange>
          </w:rPr>
          <w:delText>-1</w:delText>
        </w:r>
        <w:r w:rsidR="0036719B" w:rsidRPr="0049295D" w:rsidDel="00492722">
          <w:rPr>
            <w:rFonts w:ascii="Arial" w:hAnsi="Arial" w:cs="Arial"/>
            <w:sz w:val="22"/>
            <w:szCs w:val="22"/>
            <w:highlight w:val="yellow"/>
            <w:rPrChange w:id="188" w:author="Benjamin Arenkiel" w:date="2012-05-17T06:03:00Z">
              <w:rPr>
                <w:rFonts w:ascii="Arial" w:hAnsi="Arial" w:cs="Arial"/>
                <w:sz w:val="22"/>
                <w:szCs w:val="22"/>
              </w:rPr>
            </w:rPrChange>
          </w:rPr>
          <w:delText xml:space="preserve"> </w:delText>
        </w:r>
      </w:del>
      <w:r w:rsidR="0036719B" w:rsidRPr="0049295D">
        <w:rPr>
          <w:rFonts w:ascii="Arial" w:hAnsi="Arial" w:cs="Arial"/>
          <w:sz w:val="22"/>
          <w:szCs w:val="22"/>
          <w:highlight w:val="yellow"/>
          <w:rPrChange w:id="189" w:author="Benjamin Arenkiel" w:date="2012-05-17T06:03:00Z">
            <w:rPr>
              <w:rFonts w:ascii="Arial" w:hAnsi="Arial" w:cs="Arial"/>
              <w:sz w:val="22"/>
              <w:szCs w:val="22"/>
            </w:rPr>
          </w:rPrChange>
        </w:rPr>
        <w:t>Ketamine</w:t>
      </w:r>
      <w:ins w:id="190" w:author="Benjamin Arenkiel" w:date="2012-05-10T10:45:00Z">
        <w:r w:rsidR="00492722" w:rsidRPr="0049295D">
          <w:rPr>
            <w:rFonts w:ascii="Arial" w:hAnsi="Arial" w:cs="Arial"/>
            <w:sz w:val="22"/>
            <w:szCs w:val="22"/>
            <w:highlight w:val="yellow"/>
            <w:rPrChange w:id="191" w:author="Benjamin Arenkiel" w:date="2012-05-17T06:03:00Z">
              <w:rPr>
                <w:rFonts w:ascii="Arial" w:hAnsi="Arial" w:cs="Arial"/>
                <w:sz w:val="22"/>
                <w:szCs w:val="22"/>
              </w:rPr>
            </w:rPrChange>
          </w:rPr>
          <w:t>/</w:t>
        </w:r>
        <w:proofErr w:type="spellStart"/>
        <w:r w:rsidR="00492722" w:rsidRPr="0049295D">
          <w:rPr>
            <w:rFonts w:ascii="Arial" w:hAnsi="Arial" w:cs="Arial"/>
            <w:sz w:val="22"/>
            <w:szCs w:val="22"/>
            <w:highlight w:val="yellow"/>
            <w:rPrChange w:id="192" w:author="Benjamin Arenkiel" w:date="2012-05-17T06:03:00Z">
              <w:rPr>
                <w:rFonts w:ascii="Arial" w:hAnsi="Arial" w:cs="Arial"/>
                <w:sz w:val="22"/>
                <w:szCs w:val="22"/>
              </w:rPr>
            </w:rPrChange>
          </w:rPr>
          <w:t>Xylazine</w:t>
        </w:r>
        <w:proofErr w:type="spellEnd"/>
        <w:r w:rsidR="00492722" w:rsidRPr="0049295D">
          <w:rPr>
            <w:rFonts w:ascii="Arial" w:hAnsi="Arial" w:cs="Arial"/>
            <w:sz w:val="22"/>
            <w:szCs w:val="22"/>
            <w:highlight w:val="yellow"/>
            <w:rPrChange w:id="193" w:author="Benjamin Arenkiel" w:date="2012-05-17T06:03:00Z">
              <w:rPr>
                <w:rFonts w:ascii="Arial" w:hAnsi="Arial" w:cs="Arial"/>
                <w:sz w:val="22"/>
                <w:szCs w:val="22"/>
              </w:rPr>
            </w:rPrChange>
          </w:rPr>
          <w:t xml:space="preserve"> mixture </w:t>
        </w:r>
      </w:ins>
      <w:ins w:id="194" w:author="Benjamin Arenkiel" w:date="2012-05-10T10:46:00Z">
        <w:r w:rsidR="00492722" w:rsidRPr="0049295D">
          <w:rPr>
            <w:rFonts w:ascii="Arial" w:hAnsi="Arial" w:cs="Arial"/>
            <w:sz w:val="22"/>
            <w:szCs w:val="22"/>
            <w:highlight w:val="yellow"/>
            <w:rPrChange w:id="195" w:author="Benjamin Arenkiel" w:date="2012-05-17T06:03:00Z">
              <w:rPr>
                <w:rFonts w:ascii="Arial" w:hAnsi="Arial" w:cs="Arial"/>
                <w:sz w:val="22"/>
                <w:szCs w:val="22"/>
              </w:rPr>
            </w:rPrChange>
          </w:rPr>
          <w:t>100 and 10 mg/kg respectively</w:t>
        </w:r>
      </w:ins>
      <w:ins w:id="196" w:author="Benjamin Arenkiel" w:date="2012-05-10T10:52:00Z">
        <w:r w:rsidR="005D5434" w:rsidRPr="0049295D">
          <w:rPr>
            <w:rFonts w:ascii="Arial" w:hAnsi="Arial" w:cs="Arial"/>
            <w:sz w:val="22"/>
            <w:szCs w:val="22"/>
            <w:highlight w:val="yellow"/>
            <w:rPrChange w:id="197" w:author="Benjamin Arenkiel" w:date="2012-05-17T06:03:00Z">
              <w:rPr>
                <w:rFonts w:ascii="Arial" w:hAnsi="Arial" w:cs="Arial"/>
                <w:sz w:val="22"/>
                <w:szCs w:val="22"/>
              </w:rPr>
            </w:rPrChange>
          </w:rPr>
          <w:t xml:space="preserve"> using a 30-guage needle</w:t>
        </w:r>
      </w:ins>
      <w:r w:rsidR="0036719B" w:rsidRPr="0049295D">
        <w:rPr>
          <w:rFonts w:ascii="Arial" w:hAnsi="Arial" w:cs="Arial"/>
          <w:sz w:val="22"/>
          <w:szCs w:val="22"/>
          <w:highlight w:val="yellow"/>
          <w:rPrChange w:id="198" w:author="Benjamin Arenkiel" w:date="2012-05-17T06:03:00Z">
            <w:rPr>
              <w:rFonts w:ascii="Arial" w:hAnsi="Arial" w:cs="Arial"/>
              <w:sz w:val="22"/>
              <w:szCs w:val="22"/>
            </w:rPr>
          </w:rPrChange>
        </w:rPr>
        <w:t>.</w:t>
      </w:r>
    </w:p>
    <w:p w:rsidR="0036719B" w:rsidRPr="0049295D" w:rsidRDefault="0036719B" w:rsidP="009E6585">
      <w:pPr>
        <w:rPr>
          <w:rFonts w:ascii="Arial" w:hAnsi="Arial" w:cs="Arial"/>
          <w:sz w:val="22"/>
          <w:szCs w:val="22"/>
          <w:highlight w:val="yellow"/>
          <w:rPrChange w:id="199" w:author="Benjamin Arenkiel" w:date="2012-05-17T06:03:00Z">
            <w:rPr>
              <w:rFonts w:ascii="Arial" w:hAnsi="Arial" w:cs="Arial"/>
              <w:sz w:val="22"/>
              <w:szCs w:val="22"/>
            </w:rPr>
          </w:rPrChange>
        </w:rPr>
      </w:pPr>
    </w:p>
    <w:p w:rsidR="009E6585" w:rsidRPr="0049295D" w:rsidRDefault="0036719B" w:rsidP="00A84859">
      <w:pPr>
        <w:pStyle w:val="ListParagraph"/>
        <w:numPr>
          <w:ilvl w:val="1"/>
          <w:numId w:val="4"/>
        </w:numPr>
        <w:rPr>
          <w:rFonts w:ascii="Arial" w:hAnsi="Arial" w:cs="Arial"/>
          <w:sz w:val="22"/>
          <w:szCs w:val="22"/>
          <w:highlight w:val="yellow"/>
          <w:rPrChange w:id="200" w:author="Benjamin Arenkiel" w:date="2012-05-17T06:03:00Z">
            <w:rPr>
              <w:rFonts w:ascii="Arial" w:hAnsi="Arial" w:cs="Arial"/>
              <w:sz w:val="22"/>
              <w:szCs w:val="22"/>
            </w:rPr>
          </w:rPrChange>
        </w:rPr>
      </w:pPr>
      <w:r w:rsidRPr="0049295D">
        <w:rPr>
          <w:rFonts w:ascii="Arial" w:hAnsi="Arial" w:cs="Arial"/>
          <w:sz w:val="22"/>
          <w:szCs w:val="22"/>
          <w:highlight w:val="yellow"/>
          <w:rPrChange w:id="201" w:author="Benjamin Arenkiel" w:date="2012-05-17T06:03:00Z">
            <w:rPr>
              <w:rFonts w:ascii="Arial" w:hAnsi="Arial" w:cs="Arial"/>
              <w:sz w:val="22"/>
              <w:szCs w:val="22"/>
            </w:rPr>
          </w:rPrChange>
        </w:rPr>
        <w:t xml:space="preserve">Shave the </w:t>
      </w:r>
      <w:r w:rsidR="00561FC6" w:rsidRPr="0049295D">
        <w:rPr>
          <w:rFonts w:ascii="Arial" w:hAnsi="Arial" w:cs="Arial"/>
          <w:sz w:val="22"/>
          <w:szCs w:val="22"/>
          <w:highlight w:val="yellow"/>
          <w:rPrChange w:id="202" w:author="Benjamin Arenkiel" w:date="2012-05-17T06:03:00Z">
            <w:rPr>
              <w:rFonts w:ascii="Arial" w:hAnsi="Arial" w:cs="Arial"/>
              <w:sz w:val="22"/>
              <w:szCs w:val="22"/>
            </w:rPr>
          </w:rPrChange>
        </w:rPr>
        <w:t>scalp with clippers.</w:t>
      </w:r>
      <w:ins w:id="203" w:author="Benjamin Arenkiel" w:date="2012-05-10T10:53:00Z">
        <w:r w:rsidR="005D5434" w:rsidRPr="0049295D">
          <w:rPr>
            <w:rFonts w:ascii="Arial" w:hAnsi="Arial" w:cs="Arial"/>
            <w:sz w:val="22"/>
            <w:szCs w:val="22"/>
            <w:highlight w:val="yellow"/>
            <w:rPrChange w:id="204" w:author="Benjamin Arenkiel" w:date="2012-05-17T06:03:00Z">
              <w:rPr>
                <w:rFonts w:ascii="Arial" w:hAnsi="Arial" w:cs="Arial"/>
                <w:sz w:val="22"/>
                <w:szCs w:val="22"/>
              </w:rPr>
            </w:rPrChange>
          </w:rPr>
          <w:t xml:space="preserve"> Wipe the scalp with 70% isopropyl alcohol followed by </w:t>
        </w:r>
        <w:proofErr w:type="spellStart"/>
        <w:r w:rsidR="005D5434" w:rsidRPr="0049295D">
          <w:rPr>
            <w:rFonts w:ascii="Arial" w:hAnsi="Arial" w:cs="Arial"/>
            <w:sz w:val="22"/>
            <w:szCs w:val="22"/>
            <w:highlight w:val="yellow"/>
            <w:rPrChange w:id="205" w:author="Benjamin Arenkiel" w:date="2012-05-17T06:03:00Z">
              <w:rPr>
                <w:rFonts w:ascii="Arial" w:hAnsi="Arial" w:cs="Arial"/>
                <w:sz w:val="22"/>
                <w:szCs w:val="22"/>
              </w:rPr>
            </w:rPrChange>
          </w:rPr>
          <w:t>Betasept</w:t>
        </w:r>
        <w:proofErr w:type="spellEnd"/>
        <w:r w:rsidR="005D5434" w:rsidRPr="0049295D">
          <w:rPr>
            <w:rFonts w:ascii="Arial" w:hAnsi="Arial" w:cs="Arial"/>
            <w:sz w:val="22"/>
            <w:szCs w:val="22"/>
            <w:highlight w:val="yellow"/>
            <w:rPrChange w:id="206" w:author="Benjamin Arenkiel" w:date="2012-05-17T06:03:00Z">
              <w:rPr>
                <w:rFonts w:ascii="Arial" w:hAnsi="Arial" w:cs="Arial"/>
                <w:sz w:val="22"/>
                <w:szCs w:val="22"/>
              </w:rPr>
            </w:rPrChange>
          </w:rPr>
          <w:t xml:space="preserve"> wipe (</w:t>
        </w:r>
      </w:ins>
      <w:ins w:id="207" w:author="Benjamin Arenkiel" w:date="2012-05-10T10:54:00Z">
        <w:r w:rsidR="005D5434" w:rsidRPr="0049295D">
          <w:rPr>
            <w:rFonts w:ascii="Arial" w:hAnsi="Arial" w:cs="Arial"/>
            <w:sz w:val="22"/>
            <w:szCs w:val="22"/>
            <w:highlight w:val="yellow"/>
            <w:rPrChange w:id="208" w:author="Benjamin Arenkiel" w:date="2012-05-17T06:03:00Z">
              <w:rPr>
                <w:rFonts w:ascii="Arial" w:hAnsi="Arial" w:cs="Arial"/>
                <w:sz w:val="22"/>
                <w:szCs w:val="22"/>
              </w:rPr>
            </w:rPrChange>
          </w:rPr>
          <w:t xml:space="preserve">4% </w:t>
        </w:r>
        <w:proofErr w:type="spellStart"/>
        <w:r w:rsidR="005D5434" w:rsidRPr="0049295D">
          <w:rPr>
            <w:rFonts w:ascii="Arial" w:hAnsi="Arial" w:cs="Arial"/>
            <w:sz w:val="22"/>
            <w:szCs w:val="22"/>
            <w:highlight w:val="yellow"/>
            <w:rPrChange w:id="209" w:author="Benjamin Arenkiel" w:date="2012-05-17T06:03:00Z">
              <w:rPr>
                <w:rFonts w:ascii="Arial" w:hAnsi="Arial" w:cs="Arial"/>
                <w:sz w:val="22"/>
                <w:szCs w:val="22"/>
              </w:rPr>
            </w:rPrChange>
          </w:rPr>
          <w:t>chlorohexadine</w:t>
        </w:r>
        <w:proofErr w:type="spellEnd"/>
        <w:r w:rsidR="005D5434" w:rsidRPr="0049295D">
          <w:rPr>
            <w:rFonts w:ascii="Arial" w:hAnsi="Arial" w:cs="Arial"/>
            <w:sz w:val="22"/>
            <w:szCs w:val="22"/>
            <w:highlight w:val="yellow"/>
            <w:rPrChange w:id="210" w:author="Benjamin Arenkiel" w:date="2012-05-17T06:03:00Z">
              <w:rPr>
                <w:rFonts w:ascii="Arial" w:hAnsi="Arial" w:cs="Arial"/>
                <w:sz w:val="22"/>
                <w:szCs w:val="22"/>
              </w:rPr>
            </w:rPrChange>
          </w:rPr>
          <w:t xml:space="preserve"> solution) to disinfect surgical area.</w:t>
        </w:r>
      </w:ins>
    </w:p>
    <w:p w:rsidR="0036719B" w:rsidRPr="0049295D" w:rsidRDefault="0036719B" w:rsidP="009E6585">
      <w:pPr>
        <w:rPr>
          <w:rFonts w:ascii="Arial" w:hAnsi="Arial" w:cs="Arial"/>
          <w:sz w:val="22"/>
          <w:szCs w:val="22"/>
          <w:highlight w:val="yellow"/>
          <w:rPrChange w:id="211" w:author="Benjamin Arenkiel" w:date="2012-05-17T06:03:00Z">
            <w:rPr>
              <w:rFonts w:ascii="Arial" w:hAnsi="Arial" w:cs="Arial"/>
              <w:sz w:val="22"/>
              <w:szCs w:val="22"/>
            </w:rPr>
          </w:rPrChange>
        </w:rPr>
      </w:pPr>
    </w:p>
    <w:p w:rsidR="0036719B" w:rsidRPr="0049295D" w:rsidRDefault="0036719B" w:rsidP="00A84859">
      <w:pPr>
        <w:pStyle w:val="ListParagraph"/>
        <w:numPr>
          <w:ilvl w:val="1"/>
          <w:numId w:val="4"/>
        </w:numPr>
        <w:rPr>
          <w:rFonts w:ascii="Arial" w:hAnsi="Arial" w:cs="Arial"/>
          <w:sz w:val="22"/>
          <w:szCs w:val="22"/>
          <w:highlight w:val="yellow"/>
          <w:rPrChange w:id="212" w:author="Benjamin Arenkiel" w:date="2012-05-17T06:03:00Z">
            <w:rPr>
              <w:rFonts w:ascii="Arial" w:hAnsi="Arial" w:cs="Arial"/>
              <w:sz w:val="22"/>
              <w:szCs w:val="22"/>
            </w:rPr>
          </w:rPrChange>
        </w:rPr>
      </w:pPr>
      <w:r w:rsidRPr="0049295D">
        <w:rPr>
          <w:rFonts w:ascii="Arial" w:hAnsi="Arial" w:cs="Arial"/>
          <w:sz w:val="22"/>
          <w:szCs w:val="22"/>
          <w:highlight w:val="yellow"/>
          <w:rPrChange w:id="213" w:author="Benjamin Arenkiel" w:date="2012-05-17T06:03:00Z">
            <w:rPr>
              <w:rFonts w:ascii="Arial" w:hAnsi="Arial" w:cs="Arial"/>
              <w:sz w:val="22"/>
              <w:szCs w:val="22"/>
            </w:rPr>
          </w:rPrChange>
        </w:rPr>
        <w:t xml:space="preserve">Place the mouse in the </w:t>
      </w:r>
      <w:proofErr w:type="spellStart"/>
      <w:r w:rsidRPr="0049295D">
        <w:rPr>
          <w:rFonts w:ascii="Arial" w:hAnsi="Arial" w:cs="Arial"/>
          <w:sz w:val="22"/>
          <w:szCs w:val="22"/>
          <w:highlight w:val="yellow"/>
          <w:rPrChange w:id="214" w:author="Benjamin Arenkiel" w:date="2012-05-17T06:03:00Z">
            <w:rPr>
              <w:rFonts w:ascii="Arial" w:hAnsi="Arial" w:cs="Arial"/>
              <w:sz w:val="22"/>
              <w:szCs w:val="22"/>
            </w:rPr>
          </w:rPrChange>
        </w:rPr>
        <w:t>sterotaxic</w:t>
      </w:r>
      <w:proofErr w:type="spellEnd"/>
      <w:r w:rsidRPr="0049295D">
        <w:rPr>
          <w:rFonts w:ascii="Arial" w:hAnsi="Arial" w:cs="Arial"/>
          <w:sz w:val="22"/>
          <w:szCs w:val="22"/>
          <w:highlight w:val="yellow"/>
          <w:rPrChange w:id="215" w:author="Benjamin Arenkiel" w:date="2012-05-17T06:03:00Z">
            <w:rPr>
              <w:rFonts w:ascii="Arial" w:hAnsi="Arial" w:cs="Arial"/>
              <w:sz w:val="22"/>
              <w:szCs w:val="22"/>
            </w:rPr>
          </w:rPrChange>
        </w:rPr>
        <w:t xml:space="preserve"> rig</w:t>
      </w:r>
      <w:ins w:id="216" w:author="Benjamin Arenkiel" w:date="2012-05-10T10:50:00Z">
        <w:r w:rsidR="005D5434" w:rsidRPr="0049295D">
          <w:rPr>
            <w:rFonts w:ascii="Arial" w:hAnsi="Arial" w:cs="Arial"/>
            <w:sz w:val="22"/>
            <w:szCs w:val="22"/>
            <w:highlight w:val="yellow"/>
            <w:rPrChange w:id="217" w:author="Benjamin Arenkiel" w:date="2012-05-17T06:03:00Z">
              <w:rPr>
                <w:rFonts w:ascii="Arial" w:hAnsi="Arial" w:cs="Arial"/>
                <w:sz w:val="22"/>
                <w:szCs w:val="22"/>
              </w:rPr>
            </w:rPrChange>
          </w:rPr>
          <w:t xml:space="preserve"> </w:t>
        </w:r>
      </w:ins>
      <w:ins w:id="218" w:author="Benjamin Arenkiel" w:date="2012-05-10T17:57:00Z">
        <w:r w:rsidR="00604739" w:rsidRPr="0049295D">
          <w:rPr>
            <w:rFonts w:ascii="Arial" w:hAnsi="Arial" w:cs="Arial"/>
            <w:sz w:val="22"/>
            <w:szCs w:val="22"/>
            <w:highlight w:val="yellow"/>
            <w:rPrChange w:id="219" w:author="Benjamin Arenkiel" w:date="2012-05-17T06:03:00Z">
              <w:rPr>
                <w:rFonts w:ascii="Arial" w:hAnsi="Arial" w:cs="Arial"/>
                <w:sz w:val="22"/>
                <w:szCs w:val="22"/>
              </w:rPr>
            </w:rPrChange>
          </w:rPr>
          <w:t xml:space="preserve">and secure the head, </w:t>
        </w:r>
      </w:ins>
      <w:ins w:id="220" w:author="Benjamin Arenkiel" w:date="2012-05-10T10:50:00Z">
        <w:r w:rsidR="005D5434" w:rsidRPr="0049295D">
          <w:rPr>
            <w:rFonts w:ascii="Arial" w:hAnsi="Arial" w:cs="Arial"/>
            <w:sz w:val="22"/>
            <w:szCs w:val="22"/>
            <w:highlight w:val="yellow"/>
            <w:rPrChange w:id="221" w:author="Benjamin Arenkiel" w:date="2012-05-17T06:03:00Z">
              <w:rPr>
                <w:rFonts w:ascii="Arial" w:hAnsi="Arial" w:cs="Arial"/>
                <w:sz w:val="22"/>
                <w:szCs w:val="22"/>
              </w:rPr>
            </w:rPrChange>
          </w:rPr>
          <w:t>ensuring that the skull is level</w:t>
        </w:r>
      </w:ins>
      <w:r w:rsidRPr="0049295D">
        <w:rPr>
          <w:rFonts w:ascii="Arial" w:hAnsi="Arial" w:cs="Arial"/>
          <w:sz w:val="22"/>
          <w:szCs w:val="22"/>
          <w:highlight w:val="yellow"/>
          <w:rPrChange w:id="222" w:author="Benjamin Arenkiel" w:date="2012-05-17T06:03:00Z">
            <w:rPr>
              <w:rFonts w:ascii="Arial" w:hAnsi="Arial" w:cs="Arial"/>
              <w:sz w:val="22"/>
              <w:szCs w:val="22"/>
            </w:rPr>
          </w:rPrChange>
        </w:rPr>
        <w:t xml:space="preserve">. </w:t>
      </w:r>
      <w:r w:rsidR="00E6613C" w:rsidRPr="0049295D">
        <w:rPr>
          <w:rFonts w:ascii="Arial" w:hAnsi="Arial" w:cs="Arial"/>
          <w:sz w:val="22"/>
          <w:szCs w:val="22"/>
          <w:highlight w:val="yellow"/>
          <w:rPrChange w:id="223" w:author="Benjamin Arenkiel" w:date="2012-05-17T06:03:00Z">
            <w:rPr>
              <w:rFonts w:ascii="Arial" w:hAnsi="Arial" w:cs="Arial"/>
              <w:sz w:val="22"/>
              <w:szCs w:val="22"/>
            </w:rPr>
          </w:rPrChange>
        </w:rPr>
        <w:t xml:space="preserve"> </w:t>
      </w:r>
      <w:r w:rsidRPr="0049295D">
        <w:rPr>
          <w:rFonts w:ascii="Arial" w:hAnsi="Arial" w:cs="Arial"/>
          <w:sz w:val="22"/>
          <w:szCs w:val="22"/>
          <w:highlight w:val="yellow"/>
          <w:rPrChange w:id="224" w:author="Benjamin Arenkiel" w:date="2012-05-17T06:03:00Z">
            <w:rPr>
              <w:rFonts w:ascii="Arial" w:hAnsi="Arial" w:cs="Arial"/>
              <w:sz w:val="22"/>
              <w:szCs w:val="22"/>
            </w:rPr>
          </w:rPrChange>
        </w:rPr>
        <w:t>Apply ophthalmic ointment to eyes to prevent dry</w:t>
      </w:r>
      <w:ins w:id="225" w:author="Benjamin Arenkiel" w:date="2012-05-10T17:57:00Z">
        <w:r w:rsidR="00604739" w:rsidRPr="0049295D">
          <w:rPr>
            <w:rFonts w:ascii="Arial" w:hAnsi="Arial" w:cs="Arial"/>
            <w:sz w:val="22"/>
            <w:szCs w:val="22"/>
            <w:highlight w:val="yellow"/>
            <w:rPrChange w:id="226" w:author="Benjamin Arenkiel" w:date="2012-05-17T06:03:00Z">
              <w:rPr>
                <w:rFonts w:ascii="Arial" w:hAnsi="Arial" w:cs="Arial"/>
                <w:sz w:val="22"/>
                <w:szCs w:val="22"/>
              </w:rPr>
            </w:rPrChange>
          </w:rPr>
          <w:t>ness</w:t>
        </w:r>
      </w:ins>
      <w:del w:id="227" w:author="Benjamin Arenkiel" w:date="2012-05-10T17:57:00Z">
        <w:r w:rsidRPr="0049295D" w:rsidDel="00604739">
          <w:rPr>
            <w:rFonts w:ascii="Arial" w:hAnsi="Arial" w:cs="Arial"/>
            <w:sz w:val="22"/>
            <w:szCs w:val="22"/>
            <w:highlight w:val="yellow"/>
            <w:rPrChange w:id="228" w:author="Benjamin Arenkiel" w:date="2012-05-17T06:03:00Z">
              <w:rPr>
                <w:rFonts w:ascii="Arial" w:hAnsi="Arial" w:cs="Arial"/>
                <w:sz w:val="22"/>
                <w:szCs w:val="22"/>
              </w:rPr>
            </w:rPrChange>
          </w:rPr>
          <w:delText>ing</w:delText>
        </w:r>
      </w:del>
      <w:ins w:id="229" w:author="Benjamin Arenkiel" w:date="2012-05-10T10:53:00Z">
        <w:r w:rsidR="005D5434" w:rsidRPr="0049295D">
          <w:rPr>
            <w:rFonts w:ascii="Arial" w:hAnsi="Arial" w:cs="Arial"/>
            <w:sz w:val="22"/>
            <w:szCs w:val="22"/>
            <w:highlight w:val="yellow"/>
            <w:rPrChange w:id="230" w:author="Benjamin Arenkiel" w:date="2012-05-17T06:03:00Z">
              <w:rPr>
                <w:rFonts w:ascii="Arial" w:hAnsi="Arial" w:cs="Arial"/>
                <w:sz w:val="22"/>
                <w:szCs w:val="22"/>
              </w:rPr>
            </w:rPrChange>
          </w:rPr>
          <w:t xml:space="preserve"> and postoperative pain</w:t>
        </w:r>
      </w:ins>
      <w:r w:rsidRPr="0049295D">
        <w:rPr>
          <w:rFonts w:ascii="Arial" w:hAnsi="Arial" w:cs="Arial"/>
          <w:sz w:val="22"/>
          <w:szCs w:val="22"/>
          <w:highlight w:val="yellow"/>
          <w:rPrChange w:id="231" w:author="Benjamin Arenkiel" w:date="2012-05-17T06:03:00Z">
            <w:rPr>
              <w:rFonts w:ascii="Arial" w:hAnsi="Arial" w:cs="Arial"/>
              <w:sz w:val="22"/>
              <w:szCs w:val="22"/>
            </w:rPr>
          </w:rPrChange>
        </w:rPr>
        <w:t>.</w:t>
      </w:r>
      <w:r w:rsidR="000A1A1F" w:rsidRPr="0049295D">
        <w:rPr>
          <w:rFonts w:ascii="Arial" w:hAnsi="Arial" w:cs="Arial"/>
          <w:sz w:val="22"/>
          <w:szCs w:val="22"/>
          <w:highlight w:val="yellow"/>
          <w:rPrChange w:id="232" w:author="Benjamin Arenkiel" w:date="2012-05-17T06:03:00Z">
            <w:rPr>
              <w:rFonts w:ascii="Arial" w:hAnsi="Arial" w:cs="Arial"/>
              <w:sz w:val="22"/>
              <w:szCs w:val="22"/>
            </w:rPr>
          </w:rPrChange>
        </w:rPr>
        <w:t xml:space="preserve"> </w:t>
      </w:r>
      <w:r w:rsidR="008B68AC" w:rsidRPr="0049295D">
        <w:rPr>
          <w:rFonts w:ascii="Arial" w:hAnsi="Arial" w:cs="Arial"/>
          <w:sz w:val="22"/>
          <w:szCs w:val="22"/>
          <w:highlight w:val="yellow"/>
          <w:rPrChange w:id="233" w:author="Benjamin Arenkiel" w:date="2012-05-17T06:03:00Z">
            <w:rPr>
              <w:rFonts w:ascii="Arial" w:hAnsi="Arial" w:cs="Arial"/>
              <w:sz w:val="22"/>
              <w:szCs w:val="22"/>
            </w:rPr>
          </w:rPrChange>
        </w:rPr>
        <w:t xml:space="preserve">Maintain anesthesia </w:t>
      </w:r>
      <w:del w:id="234" w:author="Benjamin Arenkiel" w:date="2012-05-10T10:48:00Z">
        <w:r w:rsidR="008B68AC" w:rsidRPr="0049295D" w:rsidDel="00492722">
          <w:rPr>
            <w:rFonts w:ascii="Arial" w:hAnsi="Arial" w:cs="Arial"/>
            <w:sz w:val="22"/>
            <w:szCs w:val="22"/>
            <w:highlight w:val="yellow"/>
            <w:rPrChange w:id="235" w:author="Benjamin Arenkiel" w:date="2012-05-17T06:03:00Z">
              <w:rPr>
                <w:rFonts w:ascii="Arial" w:hAnsi="Arial" w:cs="Arial"/>
                <w:sz w:val="22"/>
                <w:szCs w:val="22"/>
              </w:rPr>
            </w:rPrChange>
          </w:rPr>
          <w:delText>through isoflurane inhalation</w:delText>
        </w:r>
      </w:del>
      <w:ins w:id="236" w:author="Benjamin Arenkiel" w:date="2012-05-10T10:48:00Z">
        <w:r w:rsidR="00492722" w:rsidRPr="0049295D">
          <w:rPr>
            <w:rFonts w:ascii="Arial" w:hAnsi="Arial" w:cs="Arial"/>
            <w:sz w:val="22"/>
            <w:szCs w:val="22"/>
            <w:highlight w:val="yellow"/>
            <w:rPrChange w:id="237" w:author="Benjamin Arenkiel" w:date="2012-05-17T06:03:00Z">
              <w:rPr>
                <w:rFonts w:ascii="Arial" w:hAnsi="Arial" w:cs="Arial"/>
                <w:sz w:val="22"/>
                <w:szCs w:val="22"/>
              </w:rPr>
            </w:rPrChange>
          </w:rPr>
          <w:t xml:space="preserve">using volatized </w:t>
        </w:r>
        <w:proofErr w:type="spellStart"/>
        <w:r w:rsidR="00492722" w:rsidRPr="0049295D">
          <w:rPr>
            <w:rFonts w:ascii="Arial" w:hAnsi="Arial" w:cs="Arial"/>
            <w:sz w:val="22"/>
            <w:szCs w:val="22"/>
            <w:highlight w:val="yellow"/>
            <w:rPrChange w:id="238" w:author="Benjamin Arenkiel" w:date="2012-05-17T06:03:00Z">
              <w:rPr>
                <w:rFonts w:ascii="Arial" w:hAnsi="Arial" w:cs="Arial"/>
                <w:sz w:val="22"/>
                <w:szCs w:val="22"/>
              </w:rPr>
            </w:rPrChange>
          </w:rPr>
          <w:t>isoflurane</w:t>
        </w:r>
        <w:proofErr w:type="spellEnd"/>
        <w:r w:rsidR="00492722" w:rsidRPr="0049295D">
          <w:rPr>
            <w:rFonts w:ascii="Arial" w:hAnsi="Arial" w:cs="Arial"/>
            <w:sz w:val="22"/>
            <w:szCs w:val="22"/>
            <w:highlight w:val="yellow"/>
            <w:rPrChange w:id="239" w:author="Benjamin Arenkiel" w:date="2012-05-17T06:03:00Z">
              <w:rPr>
                <w:rFonts w:ascii="Arial" w:hAnsi="Arial" w:cs="Arial"/>
                <w:sz w:val="22"/>
                <w:szCs w:val="22"/>
              </w:rPr>
            </w:rPrChange>
          </w:rPr>
          <w:t xml:space="preserve"> (1-3%</w:t>
        </w:r>
      </w:ins>
      <w:ins w:id="240" w:author="Benjamin Arenkiel" w:date="2012-05-14T15:42:00Z">
        <w:r w:rsidR="00F27113" w:rsidRPr="0049295D">
          <w:rPr>
            <w:rFonts w:ascii="Arial" w:hAnsi="Arial" w:cs="Arial"/>
            <w:sz w:val="22"/>
            <w:szCs w:val="22"/>
            <w:highlight w:val="yellow"/>
            <w:rPrChange w:id="241" w:author="Benjamin Arenkiel" w:date="2012-05-17T06:03:00Z">
              <w:rPr>
                <w:rFonts w:ascii="Arial" w:hAnsi="Arial" w:cs="Arial"/>
                <w:sz w:val="22"/>
                <w:szCs w:val="22"/>
              </w:rPr>
            </w:rPrChange>
          </w:rPr>
          <w:t xml:space="preserve"> diluted with oxygen</w:t>
        </w:r>
      </w:ins>
      <w:ins w:id="242" w:author="Benjamin Arenkiel" w:date="2012-05-10T10:48:00Z">
        <w:r w:rsidR="00492722" w:rsidRPr="0049295D">
          <w:rPr>
            <w:rFonts w:ascii="Arial" w:hAnsi="Arial" w:cs="Arial"/>
            <w:sz w:val="22"/>
            <w:szCs w:val="22"/>
            <w:highlight w:val="yellow"/>
            <w:rPrChange w:id="243" w:author="Benjamin Arenkiel" w:date="2012-05-17T06:03:00Z">
              <w:rPr>
                <w:rFonts w:ascii="Arial" w:hAnsi="Arial" w:cs="Arial"/>
                <w:sz w:val="22"/>
                <w:szCs w:val="22"/>
              </w:rPr>
            </w:rPrChange>
          </w:rPr>
          <w:t xml:space="preserve"> depending on the physiological state of the </w:t>
        </w:r>
      </w:ins>
      <w:ins w:id="244" w:author="Benjamin Arenkiel" w:date="2012-05-10T11:26:00Z">
        <w:r w:rsidR="00730B24" w:rsidRPr="0049295D">
          <w:rPr>
            <w:rFonts w:ascii="Arial" w:hAnsi="Arial" w:cs="Arial"/>
            <w:sz w:val="22"/>
            <w:szCs w:val="22"/>
            <w:highlight w:val="yellow"/>
            <w:rPrChange w:id="245" w:author="Benjamin Arenkiel" w:date="2012-05-17T06:03:00Z">
              <w:rPr>
                <w:rFonts w:ascii="Arial" w:hAnsi="Arial" w:cs="Arial"/>
                <w:sz w:val="22"/>
                <w:szCs w:val="22"/>
              </w:rPr>
            </w:rPrChange>
          </w:rPr>
          <w:t>mouse</w:t>
        </w:r>
      </w:ins>
      <w:ins w:id="246" w:author="Benjamin Arenkiel" w:date="2012-05-10T10:48:00Z">
        <w:r w:rsidR="00492722" w:rsidRPr="0049295D">
          <w:rPr>
            <w:rFonts w:ascii="Arial" w:hAnsi="Arial" w:cs="Arial"/>
            <w:sz w:val="22"/>
            <w:szCs w:val="22"/>
            <w:highlight w:val="yellow"/>
            <w:rPrChange w:id="247" w:author="Benjamin Arenkiel" w:date="2012-05-17T06:03:00Z">
              <w:rPr>
                <w:rFonts w:ascii="Arial" w:hAnsi="Arial" w:cs="Arial"/>
                <w:sz w:val="22"/>
                <w:szCs w:val="22"/>
              </w:rPr>
            </w:rPrChange>
          </w:rPr>
          <w:t xml:space="preserve">, which should be continuously monitored </w:t>
        </w:r>
      </w:ins>
      <w:ins w:id="248" w:author="Benjamin Arenkiel" w:date="2012-05-10T10:49:00Z">
        <w:r w:rsidR="00492722" w:rsidRPr="0049295D">
          <w:rPr>
            <w:rFonts w:ascii="Arial" w:hAnsi="Arial" w:cs="Arial"/>
            <w:sz w:val="22"/>
            <w:szCs w:val="22"/>
            <w:highlight w:val="yellow"/>
            <w:rPrChange w:id="249" w:author="Benjamin Arenkiel" w:date="2012-05-17T06:03:00Z">
              <w:rPr>
                <w:rFonts w:ascii="Arial" w:hAnsi="Arial" w:cs="Arial"/>
                <w:sz w:val="22"/>
                <w:szCs w:val="22"/>
              </w:rPr>
            </w:rPrChange>
          </w:rPr>
          <w:t>by response to a tail pinch)</w:t>
        </w:r>
      </w:ins>
      <w:r w:rsidR="000A1A1F" w:rsidRPr="0049295D">
        <w:rPr>
          <w:rFonts w:ascii="Arial" w:hAnsi="Arial" w:cs="Arial"/>
          <w:sz w:val="22"/>
          <w:szCs w:val="22"/>
          <w:highlight w:val="yellow"/>
          <w:rPrChange w:id="250" w:author="Benjamin Arenkiel" w:date="2012-05-17T06:03:00Z">
            <w:rPr>
              <w:rFonts w:ascii="Arial" w:hAnsi="Arial" w:cs="Arial"/>
              <w:sz w:val="22"/>
              <w:szCs w:val="22"/>
            </w:rPr>
          </w:rPrChange>
        </w:rPr>
        <w:t>.</w:t>
      </w:r>
    </w:p>
    <w:p w:rsidR="0036719B" w:rsidRDefault="0036719B" w:rsidP="009E6585">
      <w:pPr>
        <w:pStyle w:val="ListParagraph"/>
        <w:rPr>
          <w:rFonts w:ascii="Arial" w:hAnsi="Arial" w:cs="Arial"/>
          <w:sz w:val="22"/>
          <w:szCs w:val="22"/>
        </w:rPr>
      </w:pPr>
    </w:p>
    <w:p w:rsidR="009E6585" w:rsidRPr="00A84859" w:rsidRDefault="00FD0A0F" w:rsidP="00A84859">
      <w:pPr>
        <w:pStyle w:val="ListParagraph"/>
        <w:numPr>
          <w:ilvl w:val="1"/>
          <w:numId w:val="4"/>
        </w:numPr>
        <w:rPr>
          <w:rFonts w:ascii="Arial" w:hAnsi="Arial" w:cs="Arial"/>
          <w:sz w:val="22"/>
          <w:szCs w:val="22"/>
        </w:rPr>
      </w:pPr>
      <w:r w:rsidRPr="00A84859">
        <w:rPr>
          <w:rFonts w:ascii="Arial" w:hAnsi="Arial" w:cs="Arial"/>
          <w:sz w:val="22"/>
          <w:szCs w:val="22"/>
        </w:rPr>
        <w:t xml:space="preserve">Make an incision </w:t>
      </w:r>
      <w:r w:rsidR="0036719B" w:rsidRPr="00A84859">
        <w:rPr>
          <w:rFonts w:ascii="Arial" w:hAnsi="Arial" w:cs="Arial"/>
          <w:sz w:val="22"/>
          <w:szCs w:val="22"/>
        </w:rPr>
        <w:t>through the midline of</w:t>
      </w:r>
      <w:r w:rsidRPr="00A84859">
        <w:rPr>
          <w:rFonts w:ascii="Arial" w:hAnsi="Arial" w:cs="Arial"/>
          <w:sz w:val="22"/>
          <w:szCs w:val="22"/>
        </w:rPr>
        <w:t xml:space="preserve"> the scalp, exposing the cranium from the eye orbits to </w:t>
      </w:r>
      <w:ins w:id="251" w:author="Benjamin Arenkiel" w:date="2012-05-17T05:32:00Z">
        <w:r w:rsidR="00FA0EBC">
          <w:rPr>
            <w:rFonts w:ascii="Arial" w:hAnsi="Arial" w:cs="Arial"/>
            <w:sz w:val="22"/>
            <w:szCs w:val="22"/>
          </w:rPr>
          <w:t xml:space="preserve">the </w:t>
        </w:r>
      </w:ins>
      <w:r w:rsidRPr="00A84859">
        <w:rPr>
          <w:rFonts w:ascii="Arial" w:hAnsi="Arial" w:cs="Arial"/>
          <w:sz w:val="22"/>
          <w:szCs w:val="22"/>
        </w:rPr>
        <w:t>lambda</w:t>
      </w:r>
      <w:ins w:id="252" w:author="Benjamin Arenkiel" w:date="2012-05-17T05:32:00Z">
        <w:r w:rsidR="00FA0EBC">
          <w:rPr>
            <w:rFonts w:ascii="Arial" w:hAnsi="Arial" w:cs="Arial"/>
            <w:sz w:val="22"/>
            <w:szCs w:val="22"/>
          </w:rPr>
          <w:t xml:space="preserve"> suture</w:t>
        </w:r>
      </w:ins>
      <w:r w:rsidRPr="00A84859">
        <w:rPr>
          <w:rFonts w:ascii="Arial" w:hAnsi="Arial" w:cs="Arial"/>
          <w:sz w:val="22"/>
          <w:szCs w:val="22"/>
        </w:rPr>
        <w:t xml:space="preserve">. </w:t>
      </w:r>
      <w:r w:rsidR="00E6613C">
        <w:rPr>
          <w:rFonts w:ascii="Arial" w:hAnsi="Arial" w:cs="Arial"/>
          <w:sz w:val="22"/>
          <w:szCs w:val="22"/>
        </w:rPr>
        <w:t xml:space="preserve"> </w:t>
      </w:r>
      <w:r w:rsidR="00561FC6">
        <w:rPr>
          <w:rFonts w:ascii="Arial" w:hAnsi="Arial" w:cs="Arial"/>
          <w:sz w:val="22"/>
          <w:szCs w:val="22"/>
        </w:rPr>
        <w:t>Push aside connective tissue as necessary.</w:t>
      </w:r>
    </w:p>
    <w:p w:rsidR="00FD0A0F" w:rsidRPr="009E6585" w:rsidRDefault="00FD0A0F" w:rsidP="009E6585">
      <w:pPr>
        <w:rPr>
          <w:rFonts w:ascii="Arial" w:hAnsi="Arial" w:cs="Arial"/>
          <w:sz w:val="22"/>
          <w:szCs w:val="22"/>
        </w:rPr>
      </w:pPr>
    </w:p>
    <w:p w:rsidR="009E6585" w:rsidRPr="00A84859" w:rsidRDefault="009A1D45" w:rsidP="00A84859">
      <w:pPr>
        <w:pStyle w:val="ListParagraph"/>
        <w:numPr>
          <w:ilvl w:val="1"/>
          <w:numId w:val="4"/>
        </w:numPr>
        <w:rPr>
          <w:rFonts w:ascii="Arial" w:hAnsi="Arial" w:cs="Arial"/>
          <w:sz w:val="22"/>
          <w:szCs w:val="22"/>
        </w:rPr>
      </w:pPr>
      <w:r w:rsidRPr="00A84859">
        <w:rPr>
          <w:rFonts w:ascii="Arial" w:hAnsi="Arial" w:cs="Arial"/>
          <w:sz w:val="22"/>
          <w:szCs w:val="22"/>
        </w:rPr>
        <w:t>Use</w:t>
      </w:r>
      <w:r w:rsidR="00CF6485" w:rsidRPr="00A84859">
        <w:rPr>
          <w:rFonts w:ascii="Arial" w:hAnsi="Arial" w:cs="Arial"/>
          <w:sz w:val="22"/>
          <w:szCs w:val="22"/>
        </w:rPr>
        <w:t xml:space="preserve"> </w:t>
      </w:r>
      <w:proofErr w:type="spellStart"/>
      <w:r w:rsidR="00486112">
        <w:rPr>
          <w:rFonts w:ascii="Arial" w:hAnsi="Arial" w:cs="Arial"/>
          <w:sz w:val="22"/>
          <w:szCs w:val="22"/>
        </w:rPr>
        <w:t>S</w:t>
      </w:r>
      <w:r w:rsidR="00E6613C">
        <w:rPr>
          <w:rFonts w:ascii="Arial" w:hAnsi="Arial" w:cs="Arial"/>
          <w:sz w:val="22"/>
          <w:szCs w:val="22"/>
        </w:rPr>
        <w:t>erafin</w:t>
      </w:r>
      <w:proofErr w:type="spellEnd"/>
      <w:r w:rsidR="00E6613C" w:rsidRPr="00A84859">
        <w:rPr>
          <w:rFonts w:ascii="Arial" w:hAnsi="Arial" w:cs="Arial"/>
          <w:sz w:val="22"/>
          <w:szCs w:val="22"/>
        </w:rPr>
        <w:t xml:space="preserve"> </w:t>
      </w:r>
      <w:r w:rsidR="00CF6485" w:rsidRPr="00A84859">
        <w:rPr>
          <w:rFonts w:ascii="Arial" w:hAnsi="Arial" w:cs="Arial"/>
          <w:sz w:val="22"/>
          <w:szCs w:val="22"/>
        </w:rPr>
        <w:t>clamps to</w:t>
      </w:r>
      <w:r w:rsidR="0036719B" w:rsidRPr="00A84859">
        <w:rPr>
          <w:rFonts w:ascii="Arial" w:hAnsi="Arial" w:cs="Arial"/>
          <w:sz w:val="22"/>
          <w:szCs w:val="22"/>
        </w:rPr>
        <w:t xml:space="preserve"> </w:t>
      </w:r>
      <w:r w:rsidR="00E6613C">
        <w:rPr>
          <w:rFonts w:ascii="Arial" w:hAnsi="Arial" w:cs="Arial"/>
          <w:sz w:val="22"/>
          <w:szCs w:val="22"/>
        </w:rPr>
        <w:t xml:space="preserve">hold </w:t>
      </w:r>
      <w:r w:rsidR="0036719B" w:rsidRPr="00A84859">
        <w:rPr>
          <w:rFonts w:ascii="Arial" w:hAnsi="Arial" w:cs="Arial"/>
          <w:sz w:val="22"/>
          <w:szCs w:val="22"/>
        </w:rPr>
        <w:t>back the skin and</w:t>
      </w:r>
      <w:r w:rsidR="00CF6485" w:rsidRPr="00A84859">
        <w:rPr>
          <w:rFonts w:ascii="Arial" w:hAnsi="Arial" w:cs="Arial"/>
          <w:sz w:val="22"/>
          <w:szCs w:val="22"/>
        </w:rPr>
        <w:t xml:space="preserve"> maintain</w:t>
      </w:r>
      <w:r w:rsidR="0036719B" w:rsidRPr="00A84859">
        <w:rPr>
          <w:rFonts w:ascii="Arial" w:hAnsi="Arial" w:cs="Arial"/>
          <w:sz w:val="22"/>
          <w:szCs w:val="22"/>
        </w:rPr>
        <w:t xml:space="preserve"> a</w:t>
      </w:r>
      <w:r w:rsidR="00D42F7B">
        <w:rPr>
          <w:rFonts w:ascii="Arial" w:hAnsi="Arial" w:cs="Arial"/>
          <w:sz w:val="22"/>
          <w:szCs w:val="22"/>
        </w:rPr>
        <w:t>n</w:t>
      </w:r>
      <w:r w:rsidR="0036719B" w:rsidRPr="00A84859">
        <w:rPr>
          <w:rFonts w:ascii="Arial" w:hAnsi="Arial" w:cs="Arial"/>
          <w:sz w:val="22"/>
          <w:szCs w:val="22"/>
        </w:rPr>
        <w:t xml:space="preserve"> </w:t>
      </w:r>
      <w:r w:rsidR="00E6613C">
        <w:rPr>
          <w:rFonts w:ascii="Arial" w:hAnsi="Arial" w:cs="Arial"/>
          <w:sz w:val="22"/>
          <w:szCs w:val="22"/>
        </w:rPr>
        <w:t>access</w:t>
      </w:r>
      <w:r w:rsidR="0036719B" w:rsidRPr="00A84859">
        <w:rPr>
          <w:rFonts w:ascii="Arial" w:hAnsi="Arial" w:cs="Arial"/>
          <w:sz w:val="22"/>
          <w:szCs w:val="22"/>
        </w:rPr>
        <w:t xml:space="preserve"> to the cranium</w:t>
      </w:r>
      <w:r w:rsidR="0075414C">
        <w:rPr>
          <w:rFonts w:ascii="Arial" w:hAnsi="Arial" w:cs="Arial"/>
          <w:sz w:val="22"/>
          <w:szCs w:val="22"/>
        </w:rPr>
        <w:t xml:space="preserve"> (Fig. 3a)</w:t>
      </w:r>
      <w:r w:rsidR="007B5C5B" w:rsidRPr="00A84859">
        <w:rPr>
          <w:rFonts w:ascii="Arial" w:hAnsi="Arial" w:cs="Arial"/>
          <w:sz w:val="22"/>
          <w:szCs w:val="22"/>
        </w:rPr>
        <w:t>.</w:t>
      </w:r>
      <w:r w:rsidR="0005333C">
        <w:rPr>
          <w:rFonts w:ascii="Arial" w:hAnsi="Arial" w:cs="Arial"/>
          <w:sz w:val="22"/>
          <w:szCs w:val="22"/>
        </w:rPr>
        <w:t xml:space="preserve"> </w:t>
      </w:r>
    </w:p>
    <w:p w:rsidR="00CF6485" w:rsidRPr="009E6585" w:rsidRDefault="00CF6485" w:rsidP="009E6585">
      <w:pPr>
        <w:rPr>
          <w:rFonts w:ascii="Arial" w:hAnsi="Arial" w:cs="Arial"/>
          <w:sz w:val="22"/>
          <w:szCs w:val="22"/>
        </w:rPr>
      </w:pPr>
    </w:p>
    <w:p w:rsidR="009E6585" w:rsidRPr="00A84859" w:rsidRDefault="00CF6485" w:rsidP="00A84859">
      <w:pPr>
        <w:pStyle w:val="ListParagraph"/>
        <w:numPr>
          <w:ilvl w:val="1"/>
          <w:numId w:val="4"/>
        </w:numPr>
        <w:rPr>
          <w:rFonts w:ascii="Arial" w:hAnsi="Arial" w:cs="Arial"/>
          <w:sz w:val="22"/>
          <w:szCs w:val="22"/>
        </w:rPr>
      </w:pPr>
      <w:r w:rsidRPr="00A84859">
        <w:rPr>
          <w:rFonts w:ascii="Arial" w:hAnsi="Arial" w:cs="Arial"/>
          <w:sz w:val="22"/>
          <w:szCs w:val="22"/>
        </w:rPr>
        <w:t xml:space="preserve">Etch a checkered pattern </w:t>
      </w:r>
      <w:r w:rsidR="00012677" w:rsidRPr="00A84859">
        <w:rPr>
          <w:rFonts w:ascii="Arial" w:hAnsi="Arial" w:cs="Arial"/>
          <w:sz w:val="22"/>
          <w:szCs w:val="22"/>
        </w:rPr>
        <w:t>throughout</w:t>
      </w:r>
      <w:r w:rsidRPr="00A84859">
        <w:rPr>
          <w:rFonts w:ascii="Arial" w:hAnsi="Arial" w:cs="Arial"/>
          <w:sz w:val="22"/>
          <w:szCs w:val="22"/>
        </w:rPr>
        <w:t xml:space="preserve"> the</w:t>
      </w:r>
      <w:r w:rsidR="0036719B" w:rsidRPr="00A84859">
        <w:rPr>
          <w:rFonts w:ascii="Arial" w:hAnsi="Arial" w:cs="Arial"/>
          <w:sz w:val="22"/>
          <w:szCs w:val="22"/>
        </w:rPr>
        <w:t xml:space="preserve"> surface of the</w:t>
      </w:r>
      <w:r w:rsidRPr="00A84859">
        <w:rPr>
          <w:rFonts w:ascii="Arial" w:hAnsi="Arial" w:cs="Arial"/>
          <w:sz w:val="22"/>
          <w:szCs w:val="22"/>
        </w:rPr>
        <w:t xml:space="preserve"> cranium with a dental pick</w:t>
      </w:r>
      <w:ins w:id="253" w:author="Benjamin Arenkiel" w:date="2012-05-17T05:32:00Z">
        <w:r w:rsidR="00FA0EBC">
          <w:rPr>
            <w:rFonts w:ascii="Arial" w:hAnsi="Arial" w:cs="Arial"/>
            <w:sz w:val="22"/>
            <w:szCs w:val="22"/>
          </w:rPr>
          <w:t xml:space="preserve"> or bent </w:t>
        </w:r>
        <w:proofErr w:type="gramStart"/>
        <w:r w:rsidR="00FA0EBC">
          <w:rPr>
            <w:rFonts w:ascii="Arial" w:hAnsi="Arial" w:cs="Arial"/>
            <w:sz w:val="22"/>
            <w:szCs w:val="22"/>
          </w:rPr>
          <w:t xml:space="preserve">30 </w:t>
        </w:r>
        <w:proofErr w:type="spellStart"/>
        <w:r w:rsidR="00FA0EBC">
          <w:rPr>
            <w:rFonts w:ascii="Arial" w:hAnsi="Arial" w:cs="Arial"/>
            <w:sz w:val="22"/>
            <w:szCs w:val="22"/>
          </w:rPr>
          <w:t>guage</w:t>
        </w:r>
        <w:proofErr w:type="spellEnd"/>
        <w:proofErr w:type="gramEnd"/>
        <w:r w:rsidR="00FA0EBC">
          <w:rPr>
            <w:rFonts w:ascii="Arial" w:hAnsi="Arial" w:cs="Arial"/>
            <w:sz w:val="22"/>
            <w:szCs w:val="22"/>
          </w:rPr>
          <w:t xml:space="preserve"> needle</w:t>
        </w:r>
      </w:ins>
      <w:r w:rsidRPr="00A84859">
        <w:rPr>
          <w:rFonts w:ascii="Arial" w:hAnsi="Arial" w:cs="Arial"/>
          <w:sz w:val="22"/>
          <w:szCs w:val="22"/>
        </w:rPr>
        <w:t xml:space="preserve">. </w:t>
      </w:r>
      <w:r w:rsidR="00E6613C">
        <w:rPr>
          <w:rFonts w:ascii="Arial" w:hAnsi="Arial" w:cs="Arial"/>
          <w:sz w:val="22"/>
          <w:szCs w:val="22"/>
        </w:rPr>
        <w:t xml:space="preserve"> </w:t>
      </w:r>
      <w:r w:rsidRPr="00A84859">
        <w:rPr>
          <w:rFonts w:ascii="Arial" w:hAnsi="Arial" w:cs="Arial"/>
          <w:sz w:val="22"/>
          <w:szCs w:val="22"/>
        </w:rPr>
        <w:t xml:space="preserve">Wash debris away with </w:t>
      </w:r>
      <w:r w:rsidR="00E6613C">
        <w:rPr>
          <w:rFonts w:ascii="Arial" w:hAnsi="Arial" w:cs="Arial"/>
          <w:sz w:val="22"/>
          <w:szCs w:val="22"/>
        </w:rPr>
        <w:t xml:space="preserve">sterile </w:t>
      </w:r>
      <w:r w:rsidRPr="00A84859">
        <w:rPr>
          <w:rFonts w:ascii="Arial" w:hAnsi="Arial" w:cs="Arial"/>
          <w:sz w:val="22"/>
          <w:szCs w:val="22"/>
        </w:rPr>
        <w:t>saline</w:t>
      </w:r>
      <w:r w:rsidR="00E6613C" w:rsidRPr="00A84859">
        <w:rPr>
          <w:rFonts w:ascii="Arial" w:hAnsi="Arial" w:cs="Arial"/>
          <w:sz w:val="22"/>
          <w:szCs w:val="22"/>
        </w:rPr>
        <w:t>.</w:t>
      </w:r>
      <w:r w:rsidR="00E6613C">
        <w:rPr>
          <w:rFonts w:ascii="Arial" w:hAnsi="Arial" w:cs="Arial"/>
          <w:sz w:val="22"/>
          <w:szCs w:val="22"/>
        </w:rPr>
        <w:t xml:space="preserve"> </w:t>
      </w:r>
      <w:r w:rsidR="005B76B2" w:rsidRPr="00A84859">
        <w:rPr>
          <w:rFonts w:ascii="Arial" w:hAnsi="Arial" w:cs="Arial"/>
          <w:sz w:val="22"/>
          <w:szCs w:val="22"/>
        </w:rPr>
        <w:t>Dry thoroughly</w:t>
      </w:r>
      <w:r w:rsidR="00012677" w:rsidRPr="00A84859">
        <w:rPr>
          <w:rFonts w:ascii="Arial" w:hAnsi="Arial" w:cs="Arial"/>
          <w:sz w:val="22"/>
          <w:szCs w:val="22"/>
        </w:rPr>
        <w:t>.</w:t>
      </w:r>
    </w:p>
    <w:p w:rsidR="00CF6485" w:rsidRPr="009E6585" w:rsidRDefault="00CF6485" w:rsidP="009E6585">
      <w:pPr>
        <w:rPr>
          <w:rFonts w:ascii="Arial" w:hAnsi="Arial" w:cs="Arial"/>
          <w:sz w:val="22"/>
          <w:szCs w:val="22"/>
        </w:rPr>
      </w:pPr>
    </w:p>
    <w:p w:rsidR="009E6585" w:rsidRPr="00A84859" w:rsidRDefault="00CF6485" w:rsidP="00A84859">
      <w:pPr>
        <w:pStyle w:val="ListParagraph"/>
        <w:numPr>
          <w:ilvl w:val="1"/>
          <w:numId w:val="4"/>
        </w:numPr>
        <w:rPr>
          <w:rFonts w:ascii="Arial" w:hAnsi="Arial" w:cs="Arial"/>
          <w:sz w:val="22"/>
          <w:szCs w:val="22"/>
        </w:rPr>
      </w:pPr>
      <w:r w:rsidRPr="00A84859">
        <w:rPr>
          <w:rFonts w:ascii="Arial" w:hAnsi="Arial" w:cs="Arial"/>
          <w:sz w:val="22"/>
          <w:szCs w:val="22"/>
        </w:rPr>
        <w:t>Apply hydrog</w:t>
      </w:r>
      <w:r w:rsidR="00825F99" w:rsidRPr="00A84859">
        <w:rPr>
          <w:rFonts w:ascii="Arial" w:hAnsi="Arial" w:cs="Arial"/>
          <w:sz w:val="22"/>
          <w:szCs w:val="22"/>
        </w:rPr>
        <w:t>en peroxide</w:t>
      </w:r>
      <w:r w:rsidR="00D42F7B">
        <w:rPr>
          <w:rFonts w:ascii="Arial" w:hAnsi="Arial" w:cs="Arial"/>
          <w:sz w:val="22"/>
          <w:szCs w:val="22"/>
        </w:rPr>
        <w:t xml:space="preserve"> (3%)</w:t>
      </w:r>
      <w:r w:rsidR="00825F99" w:rsidRPr="00A84859">
        <w:rPr>
          <w:rFonts w:ascii="Arial" w:hAnsi="Arial" w:cs="Arial"/>
          <w:sz w:val="22"/>
          <w:szCs w:val="22"/>
        </w:rPr>
        <w:t xml:space="preserve"> to the exposed cranium</w:t>
      </w:r>
      <w:r w:rsidRPr="00A84859">
        <w:rPr>
          <w:rFonts w:ascii="Arial" w:hAnsi="Arial" w:cs="Arial"/>
          <w:sz w:val="22"/>
          <w:szCs w:val="22"/>
        </w:rPr>
        <w:t xml:space="preserve"> with a cotton swab</w:t>
      </w:r>
      <w:r w:rsidR="00012677" w:rsidRPr="00A84859">
        <w:rPr>
          <w:rFonts w:ascii="Arial" w:hAnsi="Arial" w:cs="Arial"/>
          <w:sz w:val="22"/>
          <w:szCs w:val="22"/>
        </w:rPr>
        <w:t xml:space="preserve"> </w:t>
      </w:r>
      <w:r w:rsidR="00F90C20">
        <w:rPr>
          <w:rFonts w:ascii="Arial" w:hAnsi="Arial" w:cs="Arial"/>
          <w:sz w:val="22"/>
          <w:szCs w:val="22"/>
        </w:rPr>
        <w:t>for ~2-3 seconds</w:t>
      </w:r>
      <w:r w:rsidR="00B7575C">
        <w:rPr>
          <w:rFonts w:ascii="Arial" w:hAnsi="Arial" w:cs="Arial"/>
          <w:sz w:val="22"/>
          <w:szCs w:val="22"/>
        </w:rPr>
        <w:t xml:space="preserve"> to create </w:t>
      </w:r>
      <w:proofErr w:type="spellStart"/>
      <w:r w:rsidR="00B7575C">
        <w:rPr>
          <w:rFonts w:ascii="Arial" w:hAnsi="Arial" w:cs="Arial"/>
          <w:sz w:val="22"/>
          <w:szCs w:val="22"/>
        </w:rPr>
        <w:t>micropores</w:t>
      </w:r>
      <w:proofErr w:type="spellEnd"/>
      <w:r w:rsidR="00B7575C">
        <w:rPr>
          <w:rFonts w:ascii="Arial" w:hAnsi="Arial" w:cs="Arial"/>
          <w:sz w:val="22"/>
          <w:szCs w:val="22"/>
        </w:rPr>
        <w:t xml:space="preserve">. </w:t>
      </w:r>
      <w:r w:rsidR="00E6613C">
        <w:rPr>
          <w:rFonts w:ascii="Arial" w:hAnsi="Arial" w:cs="Arial"/>
          <w:sz w:val="22"/>
          <w:szCs w:val="22"/>
        </w:rPr>
        <w:t xml:space="preserve"> </w:t>
      </w:r>
      <w:r w:rsidR="00F90C20">
        <w:rPr>
          <w:rFonts w:ascii="Arial" w:hAnsi="Arial" w:cs="Arial"/>
          <w:sz w:val="22"/>
          <w:szCs w:val="22"/>
        </w:rPr>
        <w:t>Wash</w:t>
      </w:r>
      <w:r w:rsidR="00FA6588">
        <w:rPr>
          <w:rFonts w:ascii="Arial" w:hAnsi="Arial" w:cs="Arial"/>
          <w:sz w:val="22"/>
          <w:szCs w:val="22"/>
        </w:rPr>
        <w:t xml:space="preserve"> multiple times</w:t>
      </w:r>
      <w:r w:rsidR="00F90C20">
        <w:rPr>
          <w:rFonts w:ascii="Arial" w:hAnsi="Arial" w:cs="Arial"/>
          <w:sz w:val="22"/>
          <w:szCs w:val="22"/>
        </w:rPr>
        <w:t xml:space="preserve"> and d</w:t>
      </w:r>
      <w:r w:rsidR="005B76B2" w:rsidRPr="00A84859">
        <w:rPr>
          <w:rFonts w:ascii="Arial" w:hAnsi="Arial" w:cs="Arial"/>
          <w:sz w:val="22"/>
          <w:szCs w:val="22"/>
        </w:rPr>
        <w:t>ry thoroughly</w:t>
      </w:r>
      <w:r w:rsidR="00012677" w:rsidRPr="00A84859">
        <w:rPr>
          <w:rFonts w:ascii="Arial" w:hAnsi="Arial" w:cs="Arial"/>
          <w:sz w:val="22"/>
          <w:szCs w:val="22"/>
        </w:rPr>
        <w:t>.</w:t>
      </w:r>
      <w:r w:rsidR="00935A17">
        <w:rPr>
          <w:rFonts w:ascii="Arial" w:hAnsi="Arial" w:cs="Arial"/>
          <w:sz w:val="22"/>
          <w:szCs w:val="22"/>
        </w:rPr>
        <w:t xml:space="preserve"> </w:t>
      </w:r>
      <w:r w:rsidR="00E6613C">
        <w:rPr>
          <w:rFonts w:ascii="Arial" w:hAnsi="Arial" w:cs="Arial"/>
          <w:sz w:val="22"/>
          <w:szCs w:val="22"/>
        </w:rPr>
        <w:t xml:space="preserve"> </w:t>
      </w:r>
      <w:r w:rsidR="00935A17">
        <w:rPr>
          <w:rFonts w:ascii="Arial" w:hAnsi="Arial" w:cs="Arial"/>
          <w:sz w:val="22"/>
          <w:szCs w:val="22"/>
        </w:rPr>
        <w:t>Alternatively, anchor</w:t>
      </w:r>
      <w:ins w:id="254" w:author="Benjamin Arenkiel" w:date="2012-05-17T05:33:00Z">
        <w:r w:rsidR="00FA0EBC">
          <w:rPr>
            <w:rFonts w:ascii="Arial" w:hAnsi="Arial" w:cs="Arial"/>
            <w:sz w:val="22"/>
            <w:szCs w:val="22"/>
          </w:rPr>
          <w:t xml:space="preserve"> screws </w:t>
        </w:r>
      </w:ins>
      <w:del w:id="255" w:author="Benjamin Arenkiel" w:date="2012-05-17T05:33:00Z">
        <w:r w:rsidR="00935A17" w:rsidDel="00FA0EBC">
          <w:rPr>
            <w:rFonts w:ascii="Arial" w:hAnsi="Arial" w:cs="Arial"/>
            <w:sz w:val="22"/>
            <w:szCs w:val="22"/>
          </w:rPr>
          <w:delText xml:space="preserve">s </w:delText>
        </w:r>
      </w:del>
      <w:r w:rsidR="00935A17">
        <w:rPr>
          <w:rFonts w:ascii="Arial" w:hAnsi="Arial" w:cs="Arial"/>
          <w:sz w:val="22"/>
          <w:szCs w:val="22"/>
        </w:rPr>
        <w:t xml:space="preserve">can be </w:t>
      </w:r>
      <w:del w:id="256" w:author="Benjamin Arenkiel" w:date="2012-05-17T05:33:00Z">
        <w:r w:rsidR="00935A17" w:rsidDel="00FA0EBC">
          <w:rPr>
            <w:rFonts w:ascii="Arial" w:hAnsi="Arial" w:cs="Arial"/>
            <w:sz w:val="22"/>
            <w:szCs w:val="22"/>
          </w:rPr>
          <w:delText xml:space="preserve">screwed </w:delText>
        </w:r>
      </w:del>
      <w:ins w:id="257" w:author="Benjamin Arenkiel" w:date="2012-05-17T05:33:00Z">
        <w:r w:rsidR="00FA0EBC">
          <w:rPr>
            <w:rFonts w:ascii="Arial" w:hAnsi="Arial" w:cs="Arial"/>
            <w:sz w:val="22"/>
            <w:szCs w:val="22"/>
          </w:rPr>
          <w:t xml:space="preserve">inserted </w:t>
        </w:r>
      </w:ins>
      <w:r w:rsidR="00935A17">
        <w:rPr>
          <w:rFonts w:ascii="Arial" w:hAnsi="Arial" w:cs="Arial"/>
          <w:sz w:val="22"/>
          <w:szCs w:val="22"/>
        </w:rPr>
        <w:t>into the cranium, as described in Sparta et al. (2012).</w:t>
      </w:r>
    </w:p>
    <w:p w:rsidR="005B76B2" w:rsidRPr="009E6585" w:rsidRDefault="005B76B2" w:rsidP="009E6585">
      <w:pPr>
        <w:rPr>
          <w:rFonts w:ascii="Arial" w:hAnsi="Arial" w:cs="Arial"/>
          <w:sz w:val="22"/>
          <w:szCs w:val="22"/>
        </w:rPr>
      </w:pPr>
    </w:p>
    <w:p w:rsidR="009E6585" w:rsidRDefault="005B76B2" w:rsidP="00A84859">
      <w:pPr>
        <w:pStyle w:val="ListParagraph"/>
        <w:numPr>
          <w:ilvl w:val="1"/>
          <w:numId w:val="4"/>
        </w:numPr>
        <w:rPr>
          <w:rFonts w:ascii="Arial" w:hAnsi="Arial" w:cs="Arial"/>
          <w:sz w:val="22"/>
          <w:szCs w:val="22"/>
        </w:rPr>
      </w:pPr>
      <w:r w:rsidRPr="00D46196">
        <w:rPr>
          <w:rFonts w:ascii="Arial" w:hAnsi="Arial" w:cs="Arial"/>
          <w:sz w:val="22"/>
          <w:szCs w:val="22"/>
        </w:rPr>
        <w:t>Again</w:t>
      </w:r>
      <w:r w:rsidR="00825F99">
        <w:rPr>
          <w:rFonts w:ascii="Arial" w:hAnsi="Arial" w:cs="Arial"/>
          <w:sz w:val="22"/>
          <w:szCs w:val="22"/>
        </w:rPr>
        <w:t>,</w:t>
      </w:r>
      <w:r w:rsidRPr="00D46196">
        <w:rPr>
          <w:rFonts w:ascii="Arial" w:hAnsi="Arial" w:cs="Arial"/>
          <w:sz w:val="22"/>
          <w:szCs w:val="22"/>
        </w:rPr>
        <w:t xml:space="preserve"> etch a checkered pattern throughout the cranium with a </w:t>
      </w:r>
      <w:del w:id="258" w:author="Benjamin Arenkiel" w:date="2012-05-10T11:24:00Z">
        <w:r w:rsidR="00442352" w:rsidDel="00730B24">
          <w:rPr>
            <w:rFonts w:ascii="Arial" w:hAnsi="Arial" w:cs="Arial"/>
            <w:sz w:val="22"/>
            <w:szCs w:val="22"/>
          </w:rPr>
          <w:delText>probe</w:delText>
        </w:r>
        <w:r w:rsidRPr="00D46196" w:rsidDel="00730B24">
          <w:rPr>
            <w:rFonts w:ascii="Arial" w:hAnsi="Arial" w:cs="Arial"/>
            <w:sz w:val="22"/>
            <w:szCs w:val="22"/>
          </w:rPr>
          <w:delText xml:space="preserve"> </w:delText>
        </w:r>
      </w:del>
      <w:ins w:id="259" w:author="Benjamin Arenkiel" w:date="2012-05-10T11:24:00Z">
        <w:r w:rsidR="00730B24">
          <w:rPr>
            <w:rFonts w:ascii="Arial" w:hAnsi="Arial" w:cs="Arial"/>
            <w:sz w:val="22"/>
            <w:szCs w:val="22"/>
          </w:rPr>
          <w:t>dental pick</w:t>
        </w:r>
        <w:r w:rsidR="00730B24" w:rsidRPr="00D46196">
          <w:rPr>
            <w:rFonts w:ascii="Arial" w:hAnsi="Arial" w:cs="Arial"/>
            <w:sz w:val="22"/>
            <w:szCs w:val="22"/>
          </w:rPr>
          <w:t xml:space="preserve"> </w:t>
        </w:r>
      </w:ins>
      <w:r w:rsidRPr="00D46196">
        <w:rPr>
          <w:rFonts w:ascii="Arial" w:hAnsi="Arial" w:cs="Arial"/>
          <w:sz w:val="22"/>
          <w:szCs w:val="22"/>
        </w:rPr>
        <w:t xml:space="preserve">and wash </w:t>
      </w:r>
      <w:r w:rsidR="00F90C20">
        <w:rPr>
          <w:rFonts w:ascii="Arial" w:hAnsi="Arial" w:cs="Arial"/>
          <w:sz w:val="22"/>
          <w:szCs w:val="22"/>
        </w:rPr>
        <w:t>away</w:t>
      </w:r>
      <w:r w:rsidRPr="00D46196">
        <w:rPr>
          <w:rFonts w:ascii="Arial" w:hAnsi="Arial" w:cs="Arial"/>
          <w:sz w:val="22"/>
          <w:szCs w:val="22"/>
        </w:rPr>
        <w:t xml:space="preserve"> debris with saline. </w:t>
      </w:r>
      <w:r w:rsidR="00E6613C">
        <w:rPr>
          <w:rFonts w:ascii="Arial" w:hAnsi="Arial" w:cs="Arial"/>
          <w:sz w:val="22"/>
          <w:szCs w:val="22"/>
        </w:rPr>
        <w:t xml:space="preserve"> </w:t>
      </w:r>
      <w:r w:rsidRPr="00D46196">
        <w:rPr>
          <w:rFonts w:ascii="Arial" w:hAnsi="Arial" w:cs="Arial"/>
          <w:sz w:val="22"/>
          <w:szCs w:val="22"/>
        </w:rPr>
        <w:t>Dry thoroughly</w:t>
      </w:r>
      <w:r w:rsidR="00012677" w:rsidRPr="00D46196">
        <w:rPr>
          <w:rFonts w:ascii="Arial" w:hAnsi="Arial" w:cs="Arial"/>
          <w:sz w:val="22"/>
          <w:szCs w:val="22"/>
        </w:rPr>
        <w:t>.</w:t>
      </w:r>
    </w:p>
    <w:p w:rsidR="005B76B2" w:rsidRPr="009E6585" w:rsidRDefault="005B76B2" w:rsidP="009E6585">
      <w:pPr>
        <w:rPr>
          <w:rFonts w:ascii="Arial" w:hAnsi="Arial" w:cs="Arial"/>
          <w:sz w:val="22"/>
          <w:szCs w:val="22"/>
        </w:rPr>
      </w:pPr>
    </w:p>
    <w:p w:rsidR="004811B6" w:rsidRPr="00A84859" w:rsidRDefault="0083789C" w:rsidP="00A84859">
      <w:pPr>
        <w:pStyle w:val="ListParagraph"/>
        <w:numPr>
          <w:ilvl w:val="1"/>
          <w:numId w:val="4"/>
        </w:numPr>
        <w:rPr>
          <w:rFonts w:ascii="Arial" w:hAnsi="Arial" w:cs="Arial"/>
          <w:sz w:val="22"/>
          <w:szCs w:val="22"/>
        </w:rPr>
      </w:pPr>
      <w:r>
        <w:rPr>
          <w:rFonts w:ascii="Arial" w:hAnsi="Arial" w:cs="Arial"/>
          <w:sz w:val="22"/>
          <w:szCs w:val="22"/>
        </w:rPr>
        <w:t xml:space="preserve">Using a rotary </w:t>
      </w:r>
      <w:ins w:id="260" w:author="Benjamin Arenkiel" w:date="2012-05-17T05:34:00Z">
        <w:r w:rsidR="00FA0EBC">
          <w:rPr>
            <w:rFonts w:ascii="Arial" w:hAnsi="Arial" w:cs="Arial"/>
            <w:sz w:val="22"/>
            <w:szCs w:val="22"/>
          </w:rPr>
          <w:t xml:space="preserve">dental </w:t>
        </w:r>
      </w:ins>
      <w:ins w:id="261" w:author="Benjamin Arenkiel" w:date="2012-05-17T05:33:00Z">
        <w:r w:rsidR="00FA0EBC">
          <w:rPr>
            <w:rFonts w:ascii="Arial" w:hAnsi="Arial" w:cs="Arial"/>
            <w:sz w:val="22"/>
            <w:szCs w:val="22"/>
          </w:rPr>
          <w:t>drill</w:t>
        </w:r>
      </w:ins>
      <w:del w:id="262" w:author="Benjamin Arenkiel" w:date="2012-05-17T05:33:00Z">
        <w:r w:rsidDel="00FA0EBC">
          <w:rPr>
            <w:rFonts w:ascii="Arial" w:hAnsi="Arial" w:cs="Arial"/>
            <w:sz w:val="22"/>
            <w:szCs w:val="22"/>
          </w:rPr>
          <w:delText>tool</w:delText>
        </w:r>
      </w:del>
      <w:r w:rsidR="004116CC">
        <w:rPr>
          <w:rFonts w:ascii="Arial" w:hAnsi="Arial" w:cs="Arial"/>
          <w:sz w:val="22"/>
          <w:szCs w:val="22"/>
        </w:rPr>
        <w:t xml:space="preserve">, </w:t>
      </w:r>
      <w:r>
        <w:rPr>
          <w:rFonts w:ascii="Arial" w:hAnsi="Arial" w:cs="Arial"/>
          <w:sz w:val="22"/>
          <w:szCs w:val="22"/>
        </w:rPr>
        <w:t xml:space="preserve">make a </w:t>
      </w:r>
      <w:del w:id="263" w:author="Benjamin Arenkiel" w:date="2012-05-10T11:07:00Z">
        <w:r w:rsidDel="00103EB8">
          <w:rPr>
            <w:rFonts w:ascii="Arial" w:hAnsi="Arial" w:cs="Arial"/>
            <w:sz w:val="22"/>
            <w:szCs w:val="22"/>
          </w:rPr>
          <w:delText>pinhole-sized</w:delText>
        </w:r>
      </w:del>
      <w:ins w:id="264" w:author="Benjamin Arenkiel" w:date="2012-05-10T11:07:00Z">
        <w:r w:rsidR="00103EB8">
          <w:rPr>
            <w:rFonts w:ascii="Arial" w:hAnsi="Arial" w:cs="Arial"/>
            <w:sz w:val="22"/>
            <w:szCs w:val="22"/>
          </w:rPr>
          <w:t>small bur hole</w:t>
        </w:r>
      </w:ins>
      <w:r>
        <w:rPr>
          <w:rFonts w:ascii="Arial" w:hAnsi="Arial" w:cs="Arial"/>
          <w:sz w:val="22"/>
          <w:szCs w:val="22"/>
        </w:rPr>
        <w:t xml:space="preserve"> craniotomy</w:t>
      </w:r>
      <w:ins w:id="265" w:author="Benjamin Arenkiel" w:date="2012-05-10T11:07:00Z">
        <w:r w:rsidR="00103EB8">
          <w:rPr>
            <w:rFonts w:ascii="Arial" w:hAnsi="Arial" w:cs="Arial"/>
            <w:sz w:val="22"/>
            <w:szCs w:val="22"/>
          </w:rPr>
          <w:t xml:space="preserve"> (&lt;1 mm in diameter)</w:t>
        </w:r>
      </w:ins>
      <w:r>
        <w:rPr>
          <w:rFonts w:ascii="Arial" w:hAnsi="Arial" w:cs="Arial"/>
          <w:sz w:val="22"/>
          <w:szCs w:val="22"/>
        </w:rPr>
        <w:t xml:space="preserve"> above the region of interest</w:t>
      </w:r>
      <w:r w:rsidR="0005059E">
        <w:rPr>
          <w:rFonts w:ascii="Arial" w:hAnsi="Arial" w:cs="Arial"/>
          <w:sz w:val="22"/>
          <w:szCs w:val="22"/>
        </w:rPr>
        <w:t xml:space="preserve">, determined by the stereotaxic atlas calibrated to </w:t>
      </w:r>
      <w:proofErr w:type="spellStart"/>
      <w:r w:rsidR="0005059E">
        <w:rPr>
          <w:rFonts w:ascii="Arial" w:hAnsi="Arial" w:cs="Arial"/>
          <w:sz w:val="22"/>
          <w:szCs w:val="22"/>
        </w:rPr>
        <w:t>bregma</w:t>
      </w:r>
      <w:proofErr w:type="spellEnd"/>
      <w:r w:rsidR="0005059E">
        <w:rPr>
          <w:rFonts w:ascii="Arial" w:hAnsi="Arial" w:cs="Arial"/>
          <w:sz w:val="22"/>
          <w:szCs w:val="22"/>
        </w:rPr>
        <w:t xml:space="preserve"> and lambda</w:t>
      </w:r>
      <w:r w:rsidR="009A1D45" w:rsidRPr="00A84859">
        <w:rPr>
          <w:rFonts w:ascii="Arial" w:hAnsi="Arial" w:cs="Arial"/>
          <w:sz w:val="22"/>
          <w:szCs w:val="22"/>
        </w:rPr>
        <w:t>.</w:t>
      </w:r>
      <w:r>
        <w:rPr>
          <w:rFonts w:ascii="Arial" w:hAnsi="Arial" w:cs="Arial"/>
          <w:sz w:val="22"/>
          <w:szCs w:val="22"/>
        </w:rPr>
        <w:t xml:space="preserve"> </w:t>
      </w:r>
      <w:r w:rsidR="00E6613C">
        <w:rPr>
          <w:rFonts w:ascii="Arial" w:hAnsi="Arial" w:cs="Arial"/>
          <w:sz w:val="22"/>
          <w:szCs w:val="22"/>
        </w:rPr>
        <w:t xml:space="preserve"> </w:t>
      </w:r>
      <w:r>
        <w:rPr>
          <w:rFonts w:ascii="Arial" w:hAnsi="Arial" w:cs="Arial"/>
          <w:sz w:val="22"/>
          <w:szCs w:val="22"/>
        </w:rPr>
        <w:t xml:space="preserve">Be careful not to break the </w:t>
      </w:r>
      <w:proofErr w:type="spellStart"/>
      <w:r>
        <w:rPr>
          <w:rFonts w:ascii="Arial" w:hAnsi="Arial" w:cs="Arial"/>
          <w:sz w:val="22"/>
          <w:szCs w:val="22"/>
        </w:rPr>
        <w:t>dura</w:t>
      </w:r>
      <w:proofErr w:type="spellEnd"/>
      <w:r>
        <w:rPr>
          <w:rFonts w:ascii="Arial" w:hAnsi="Arial" w:cs="Arial"/>
          <w:sz w:val="22"/>
          <w:szCs w:val="22"/>
        </w:rPr>
        <w:t xml:space="preserve"> or damage any tissue.</w:t>
      </w:r>
      <w:r w:rsidR="00F90C20">
        <w:rPr>
          <w:rFonts w:ascii="Arial" w:hAnsi="Arial" w:cs="Arial"/>
          <w:sz w:val="22"/>
          <w:szCs w:val="22"/>
        </w:rPr>
        <w:t xml:space="preserve"> </w:t>
      </w:r>
      <w:r w:rsidR="00E6613C">
        <w:rPr>
          <w:rFonts w:ascii="Arial" w:hAnsi="Arial" w:cs="Arial"/>
          <w:sz w:val="22"/>
          <w:szCs w:val="22"/>
        </w:rPr>
        <w:t xml:space="preserve"> </w:t>
      </w:r>
      <w:r w:rsidR="00F90C20">
        <w:rPr>
          <w:rFonts w:ascii="Arial" w:hAnsi="Arial" w:cs="Arial"/>
          <w:sz w:val="22"/>
          <w:szCs w:val="22"/>
        </w:rPr>
        <w:t>Wash away debris and dry thoroughly.</w:t>
      </w:r>
    </w:p>
    <w:p w:rsidR="007B5C5B" w:rsidRPr="009E6585" w:rsidRDefault="007B5C5B" w:rsidP="009E6585">
      <w:pPr>
        <w:rPr>
          <w:rFonts w:ascii="Arial" w:hAnsi="Arial" w:cs="Arial"/>
          <w:sz w:val="22"/>
          <w:szCs w:val="22"/>
        </w:rPr>
      </w:pPr>
    </w:p>
    <w:p w:rsidR="007227B2" w:rsidRDefault="00916F57" w:rsidP="007227B2">
      <w:pPr>
        <w:pStyle w:val="ListParagraph"/>
        <w:numPr>
          <w:ilvl w:val="1"/>
          <w:numId w:val="4"/>
        </w:numPr>
        <w:rPr>
          <w:rFonts w:ascii="Arial" w:hAnsi="Arial" w:cs="Arial"/>
          <w:sz w:val="22"/>
          <w:szCs w:val="22"/>
        </w:rPr>
      </w:pPr>
      <w:r>
        <w:rPr>
          <w:rFonts w:ascii="Arial" w:hAnsi="Arial" w:cs="Arial"/>
          <w:sz w:val="22"/>
          <w:szCs w:val="22"/>
        </w:rPr>
        <w:t>Insert the fiber optic ferrule (impl</w:t>
      </w:r>
      <w:r w:rsidR="007227B2">
        <w:rPr>
          <w:rFonts w:ascii="Arial" w:hAnsi="Arial" w:cs="Arial"/>
          <w:sz w:val="22"/>
          <w:szCs w:val="22"/>
        </w:rPr>
        <w:t xml:space="preserve">ant) into the probe holder and connect to the stereotaxic arm. </w:t>
      </w:r>
    </w:p>
    <w:p w:rsidR="007227B2" w:rsidRPr="007227B2" w:rsidRDefault="007227B2" w:rsidP="007227B2">
      <w:pPr>
        <w:rPr>
          <w:rFonts w:ascii="Arial" w:hAnsi="Arial" w:cs="Arial"/>
          <w:sz w:val="22"/>
          <w:szCs w:val="22"/>
        </w:rPr>
      </w:pPr>
    </w:p>
    <w:p w:rsidR="00E94770" w:rsidRPr="0049295D" w:rsidRDefault="007227B2" w:rsidP="007227B2">
      <w:pPr>
        <w:pStyle w:val="ListParagraph"/>
        <w:numPr>
          <w:ilvl w:val="1"/>
          <w:numId w:val="4"/>
        </w:numPr>
        <w:rPr>
          <w:rFonts w:ascii="Arial" w:hAnsi="Arial" w:cs="Arial"/>
          <w:sz w:val="22"/>
          <w:szCs w:val="22"/>
          <w:highlight w:val="yellow"/>
          <w:rPrChange w:id="266" w:author="Benjamin Arenkiel" w:date="2012-05-17T06:03:00Z">
            <w:rPr>
              <w:rFonts w:ascii="Arial" w:hAnsi="Arial" w:cs="Arial"/>
              <w:sz w:val="22"/>
              <w:szCs w:val="22"/>
            </w:rPr>
          </w:rPrChange>
        </w:rPr>
      </w:pPr>
      <w:r>
        <w:rPr>
          <w:rFonts w:ascii="Arial" w:hAnsi="Arial" w:cs="Arial"/>
          <w:sz w:val="22"/>
          <w:szCs w:val="22"/>
        </w:rPr>
        <w:t>P</w:t>
      </w:r>
      <w:r w:rsidR="00F12847" w:rsidRPr="007227B2">
        <w:rPr>
          <w:rFonts w:ascii="Arial" w:hAnsi="Arial" w:cs="Arial"/>
          <w:sz w:val="22"/>
          <w:szCs w:val="22"/>
        </w:rPr>
        <w:t xml:space="preserve">osition the </w:t>
      </w:r>
      <w:r w:rsidR="00916F57" w:rsidRPr="007227B2">
        <w:rPr>
          <w:rFonts w:ascii="Arial" w:hAnsi="Arial" w:cs="Arial"/>
          <w:sz w:val="22"/>
          <w:szCs w:val="22"/>
        </w:rPr>
        <w:t>implant</w:t>
      </w:r>
      <w:r w:rsidR="00F12847" w:rsidRPr="007227B2">
        <w:rPr>
          <w:rFonts w:ascii="Arial" w:hAnsi="Arial" w:cs="Arial"/>
          <w:sz w:val="22"/>
          <w:szCs w:val="22"/>
        </w:rPr>
        <w:t xml:space="preserve"> in place</w:t>
      </w:r>
      <w:r w:rsidR="00783B7C" w:rsidRPr="007227B2">
        <w:rPr>
          <w:rFonts w:ascii="Arial" w:hAnsi="Arial" w:cs="Arial"/>
          <w:sz w:val="22"/>
          <w:szCs w:val="22"/>
        </w:rPr>
        <w:t xml:space="preserve"> directly above the region of interest</w:t>
      </w:r>
      <w:r w:rsidR="00D8428B" w:rsidRPr="007227B2">
        <w:rPr>
          <w:rFonts w:ascii="Arial" w:hAnsi="Arial" w:cs="Arial"/>
          <w:sz w:val="22"/>
          <w:szCs w:val="22"/>
        </w:rPr>
        <w:t xml:space="preserve"> using </w:t>
      </w:r>
      <w:r w:rsidR="00916F57" w:rsidRPr="007227B2">
        <w:rPr>
          <w:rFonts w:ascii="Arial" w:hAnsi="Arial" w:cs="Arial"/>
          <w:sz w:val="22"/>
          <w:szCs w:val="22"/>
        </w:rPr>
        <w:t xml:space="preserve">the </w:t>
      </w:r>
      <w:r w:rsidR="00D8428B" w:rsidRPr="007227B2">
        <w:rPr>
          <w:rFonts w:ascii="Arial" w:hAnsi="Arial" w:cs="Arial"/>
          <w:sz w:val="22"/>
          <w:szCs w:val="22"/>
        </w:rPr>
        <w:t>stereotax</w:t>
      </w:r>
      <w:r w:rsidR="00916F57" w:rsidRPr="007227B2">
        <w:rPr>
          <w:rFonts w:ascii="Arial" w:hAnsi="Arial" w:cs="Arial"/>
          <w:sz w:val="22"/>
          <w:szCs w:val="22"/>
        </w:rPr>
        <w:t>ic arm</w:t>
      </w:r>
      <w:r w:rsidR="00FA3A37">
        <w:rPr>
          <w:rFonts w:ascii="Arial" w:hAnsi="Arial" w:cs="Arial"/>
          <w:sz w:val="22"/>
          <w:szCs w:val="22"/>
        </w:rPr>
        <w:t xml:space="preserve"> (</w:t>
      </w:r>
      <w:r w:rsidR="0075414C">
        <w:rPr>
          <w:rFonts w:ascii="Arial" w:hAnsi="Arial" w:cs="Arial"/>
          <w:sz w:val="22"/>
          <w:szCs w:val="22"/>
        </w:rPr>
        <w:t>Fig. 3b</w:t>
      </w:r>
      <w:r w:rsidR="00FA3A37" w:rsidRPr="0049295D">
        <w:rPr>
          <w:rFonts w:ascii="Arial" w:hAnsi="Arial" w:cs="Arial"/>
          <w:sz w:val="22"/>
          <w:szCs w:val="22"/>
          <w:highlight w:val="yellow"/>
          <w:rPrChange w:id="267" w:author="Benjamin Arenkiel" w:date="2012-05-17T06:03:00Z">
            <w:rPr>
              <w:rFonts w:ascii="Arial" w:hAnsi="Arial" w:cs="Arial"/>
              <w:sz w:val="22"/>
              <w:szCs w:val="22"/>
            </w:rPr>
          </w:rPrChange>
        </w:rPr>
        <w:t>)</w:t>
      </w:r>
      <w:r w:rsidR="00783B7C" w:rsidRPr="0049295D">
        <w:rPr>
          <w:rFonts w:ascii="Arial" w:hAnsi="Arial" w:cs="Arial"/>
          <w:sz w:val="22"/>
          <w:szCs w:val="22"/>
          <w:highlight w:val="yellow"/>
          <w:rPrChange w:id="268" w:author="Benjamin Arenkiel" w:date="2012-05-17T06:03:00Z">
            <w:rPr>
              <w:rFonts w:ascii="Arial" w:hAnsi="Arial" w:cs="Arial"/>
              <w:sz w:val="22"/>
              <w:szCs w:val="22"/>
            </w:rPr>
          </w:rPrChange>
        </w:rPr>
        <w:t xml:space="preserve">. </w:t>
      </w:r>
      <w:r w:rsidR="00E6613C" w:rsidRPr="0049295D">
        <w:rPr>
          <w:rFonts w:ascii="Arial" w:hAnsi="Arial" w:cs="Arial"/>
          <w:sz w:val="22"/>
          <w:szCs w:val="22"/>
          <w:highlight w:val="yellow"/>
          <w:rPrChange w:id="269" w:author="Benjamin Arenkiel" w:date="2012-05-17T06:03:00Z">
            <w:rPr>
              <w:rFonts w:ascii="Arial" w:hAnsi="Arial" w:cs="Arial"/>
              <w:sz w:val="22"/>
              <w:szCs w:val="22"/>
            </w:rPr>
          </w:rPrChange>
        </w:rPr>
        <w:t xml:space="preserve"> </w:t>
      </w:r>
      <w:ins w:id="270" w:author="Benjamin Arenkiel" w:date="2012-05-10T11:57:00Z">
        <w:r w:rsidR="00E5221E" w:rsidRPr="0049295D">
          <w:rPr>
            <w:rFonts w:ascii="Arial" w:hAnsi="Arial" w:cs="Arial"/>
            <w:sz w:val="22"/>
            <w:szCs w:val="22"/>
            <w:highlight w:val="yellow"/>
            <w:rPrChange w:id="271" w:author="Benjamin Arenkiel" w:date="2012-05-17T06:03:00Z">
              <w:rPr>
                <w:rFonts w:ascii="Arial" w:hAnsi="Arial" w:cs="Arial"/>
                <w:sz w:val="22"/>
                <w:szCs w:val="22"/>
              </w:rPr>
            </w:rPrChange>
          </w:rPr>
          <w:t>If inserting the optical fiber in the brain tissue, the fiber should be advanced slowly at a rate of ~2</w:t>
        </w:r>
      </w:ins>
      <w:ins w:id="272" w:author="Benjamin Arenkiel" w:date="2012-05-10T11:58:00Z">
        <w:r w:rsidR="00E5221E" w:rsidRPr="0049295D">
          <w:rPr>
            <w:rFonts w:ascii="Arial" w:hAnsi="Arial" w:cs="Arial"/>
            <w:sz w:val="22"/>
            <w:szCs w:val="22"/>
            <w:highlight w:val="yellow"/>
            <w:rPrChange w:id="273" w:author="Benjamin Arenkiel" w:date="2012-05-17T06:03:00Z">
              <w:rPr>
                <w:rFonts w:ascii="Arial" w:hAnsi="Arial" w:cs="Arial"/>
                <w:sz w:val="22"/>
                <w:szCs w:val="22"/>
              </w:rPr>
            </w:rPrChange>
          </w:rPr>
          <w:t xml:space="preserve"> mm/min.  </w:t>
        </w:r>
      </w:ins>
      <w:r w:rsidR="009C588F" w:rsidRPr="0049295D">
        <w:rPr>
          <w:rFonts w:ascii="Arial" w:hAnsi="Arial" w:cs="Arial"/>
          <w:sz w:val="22"/>
          <w:szCs w:val="22"/>
          <w:highlight w:val="yellow"/>
          <w:rPrChange w:id="274" w:author="Benjamin Arenkiel" w:date="2012-05-17T06:03:00Z">
            <w:rPr>
              <w:rFonts w:ascii="Arial" w:hAnsi="Arial" w:cs="Arial"/>
              <w:sz w:val="22"/>
              <w:szCs w:val="22"/>
            </w:rPr>
          </w:rPrChange>
        </w:rPr>
        <w:t xml:space="preserve">The ferrule should rest on the </w:t>
      </w:r>
      <w:del w:id="275" w:author="Benjamin Arenkiel" w:date="2012-05-17T05:34:00Z">
        <w:r w:rsidR="009C588F" w:rsidRPr="0049295D" w:rsidDel="00E56518">
          <w:rPr>
            <w:rFonts w:ascii="Arial" w:hAnsi="Arial" w:cs="Arial"/>
            <w:sz w:val="22"/>
            <w:szCs w:val="22"/>
            <w:highlight w:val="yellow"/>
            <w:rPrChange w:id="276" w:author="Benjamin Arenkiel" w:date="2012-05-17T06:03:00Z">
              <w:rPr>
                <w:rFonts w:ascii="Arial" w:hAnsi="Arial" w:cs="Arial"/>
                <w:sz w:val="22"/>
                <w:szCs w:val="22"/>
              </w:rPr>
            </w:rPrChange>
          </w:rPr>
          <w:delText xml:space="preserve">remaining </w:delText>
        </w:r>
      </w:del>
      <w:ins w:id="277" w:author="Benjamin Arenkiel" w:date="2012-05-17T05:34:00Z">
        <w:r w:rsidR="00E56518" w:rsidRPr="0049295D">
          <w:rPr>
            <w:rFonts w:ascii="Arial" w:hAnsi="Arial" w:cs="Arial"/>
            <w:sz w:val="22"/>
            <w:szCs w:val="22"/>
            <w:highlight w:val="yellow"/>
            <w:rPrChange w:id="278" w:author="Benjamin Arenkiel" w:date="2012-05-17T06:03:00Z">
              <w:rPr>
                <w:rFonts w:ascii="Arial" w:hAnsi="Arial" w:cs="Arial"/>
                <w:sz w:val="22"/>
                <w:szCs w:val="22"/>
              </w:rPr>
            </w:rPrChange>
          </w:rPr>
          <w:t xml:space="preserve">surrounding </w:t>
        </w:r>
      </w:ins>
      <w:r w:rsidR="009C588F" w:rsidRPr="0049295D">
        <w:rPr>
          <w:rFonts w:ascii="Arial" w:hAnsi="Arial" w:cs="Arial"/>
          <w:sz w:val="22"/>
          <w:szCs w:val="22"/>
          <w:highlight w:val="yellow"/>
          <w:rPrChange w:id="279" w:author="Benjamin Arenkiel" w:date="2012-05-17T06:03:00Z">
            <w:rPr>
              <w:rFonts w:ascii="Arial" w:hAnsi="Arial" w:cs="Arial"/>
              <w:sz w:val="22"/>
              <w:szCs w:val="22"/>
            </w:rPr>
          </w:rPrChange>
        </w:rPr>
        <w:t>crani</w:t>
      </w:r>
      <w:ins w:id="280" w:author="Benjamin Arenkiel" w:date="2012-05-17T05:34:00Z">
        <w:r w:rsidR="00E56518" w:rsidRPr="0049295D">
          <w:rPr>
            <w:rFonts w:ascii="Arial" w:hAnsi="Arial" w:cs="Arial"/>
            <w:sz w:val="22"/>
            <w:szCs w:val="22"/>
            <w:highlight w:val="yellow"/>
            <w:rPrChange w:id="281" w:author="Benjamin Arenkiel" w:date="2012-05-17T06:03:00Z">
              <w:rPr>
                <w:rFonts w:ascii="Arial" w:hAnsi="Arial" w:cs="Arial"/>
                <w:sz w:val="22"/>
                <w:szCs w:val="22"/>
              </w:rPr>
            </w:rPrChange>
          </w:rPr>
          <w:t>al tissue</w:t>
        </w:r>
      </w:ins>
      <w:del w:id="282" w:author="Benjamin Arenkiel" w:date="2012-05-17T05:34:00Z">
        <w:r w:rsidR="009C588F" w:rsidRPr="0049295D" w:rsidDel="00E56518">
          <w:rPr>
            <w:rFonts w:ascii="Arial" w:hAnsi="Arial" w:cs="Arial"/>
            <w:sz w:val="22"/>
            <w:szCs w:val="22"/>
            <w:highlight w:val="yellow"/>
            <w:rPrChange w:id="283" w:author="Benjamin Arenkiel" w:date="2012-05-17T06:03:00Z">
              <w:rPr>
                <w:rFonts w:ascii="Arial" w:hAnsi="Arial" w:cs="Arial"/>
                <w:sz w:val="22"/>
                <w:szCs w:val="22"/>
              </w:rPr>
            </w:rPrChange>
          </w:rPr>
          <w:delText>um</w:delText>
        </w:r>
      </w:del>
      <w:r w:rsidR="00E6613C" w:rsidRPr="0049295D">
        <w:rPr>
          <w:rFonts w:ascii="Arial" w:hAnsi="Arial" w:cs="Arial"/>
          <w:sz w:val="22"/>
          <w:szCs w:val="22"/>
          <w:highlight w:val="yellow"/>
          <w:rPrChange w:id="284" w:author="Benjamin Arenkiel" w:date="2012-05-17T06:03:00Z">
            <w:rPr>
              <w:rFonts w:ascii="Arial" w:hAnsi="Arial" w:cs="Arial"/>
              <w:sz w:val="22"/>
              <w:szCs w:val="22"/>
            </w:rPr>
          </w:rPrChange>
        </w:rPr>
        <w:t>.</w:t>
      </w:r>
    </w:p>
    <w:p w:rsidR="00E94770" w:rsidRPr="00E94770" w:rsidRDefault="00E94770" w:rsidP="00E94770">
      <w:pPr>
        <w:rPr>
          <w:rFonts w:ascii="Arial" w:hAnsi="Arial" w:cs="Arial"/>
          <w:sz w:val="22"/>
          <w:szCs w:val="22"/>
        </w:rPr>
      </w:pPr>
    </w:p>
    <w:p w:rsidR="009E6585" w:rsidRPr="00A84859" w:rsidRDefault="00E94770" w:rsidP="00A84859">
      <w:pPr>
        <w:pStyle w:val="ListParagraph"/>
        <w:numPr>
          <w:ilvl w:val="1"/>
          <w:numId w:val="4"/>
        </w:numPr>
        <w:rPr>
          <w:rFonts w:ascii="Arial" w:hAnsi="Arial" w:cs="Arial"/>
          <w:sz w:val="22"/>
          <w:szCs w:val="22"/>
        </w:rPr>
      </w:pPr>
      <w:r>
        <w:rPr>
          <w:rFonts w:ascii="Arial" w:hAnsi="Arial" w:cs="Arial"/>
          <w:sz w:val="22"/>
          <w:szCs w:val="22"/>
        </w:rPr>
        <w:t>Prepare a m</w:t>
      </w:r>
      <w:r w:rsidR="007227B2">
        <w:rPr>
          <w:rFonts w:ascii="Arial" w:hAnsi="Arial" w:cs="Arial"/>
          <w:sz w:val="22"/>
          <w:szCs w:val="22"/>
        </w:rPr>
        <w:t>ixture of dental</w:t>
      </w:r>
      <w:r w:rsidR="00634F93">
        <w:rPr>
          <w:rFonts w:ascii="Arial" w:hAnsi="Arial" w:cs="Arial"/>
          <w:sz w:val="22"/>
          <w:szCs w:val="22"/>
        </w:rPr>
        <w:t xml:space="preserve"> cement. </w:t>
      </w:r>
      <w:r w:rsidR="00E6613C">
        <w:rPr>
          <w:rFonts w:ascii="Arial" w:hAnsi="Arial" w:cs="Arial"/>
          <w:sz w:val="22"/>
          <w:szCs w:val="22"/>
        </w:rPr>
        <w:t xml:space="preserve"> </w:t>
      </w:r>
      <w:r w:rsidR="00E748E4">
        <w:rPr>
          <w:rFonts w:ascii="Arial" w:hAnsi="Arial" w:cs="Arial"/>
          <w:sz w:val="22"/>
          <w:szCs w:val="22"/>
        </w:rPr>
        <w:t xml:space="preserve">The mixture should have a low enough viscosity to easily apply across the cranium. </w:t>
      </w:r>
      <w:r w:rsidR="00E6613C">
        <w:rPr>
          <w:rFonts w:ascii="Arial" w:hAnsi="Arial" w:cs="Arial"/>
          <w:sz w:val="22"/>
          <w:szCs w:val="22"/>
        </w:rPr>
        <w:t xml:space="preserve"> </w:t>
      </w:r>
      <w:ins w:id="285" w:author="Benjamin Arenkiel" w:date="2012-05-17T05:35:00Z">
        <w:r w:rsidR="00E56518">
          <w:rPr>
            <w:rFonts w:ascii="Arial" w:hAnsi="Arial" w:cs="Arial"/>
            <w:sz w:val="22"/>
            <w:szCs w:val="22"/>
          </w:rPr>
          <w:t>The m</w:t>
        </w:r>
      </w:ins>
      <w:del w:id="286" w:author="Benjamin Arenkiel" w:date="2012-05-17T05:35:00Z">
        <w:r w:rsidR="00634F93" w:rsidDel="00E56518">
          <w:rPr>
            <w:rFonts w:ascii="Arial" w:hAnsi="Arial" w:cs="Arial"/>
            <w:sz w:val="22"/>
            <w:szCs w:val="22"/>
          </w:rPr>
          <w:delText>M</w:delText>
        </w:r>
      </w:del>
      <w:r w:rsidR="00634F93">
        <w:rPr>
          <w:rFonts w:ascii="Arial" w:hAnsi="Arial" w:cs="Arial"/>
          <w:sz w:val="22"/>
          <w:szCs w:val="22"/>
        </w:rPr>
        <w:t>ixture will be usable for 2-4 minutes.</w:t>
      </w:r>
    </w:p>
    <w:p w:rsidR="00F12847" w:rsidRPr="009E6585" w:rsidRDefault="00F12847" w:rsidP="009E6585">
      <w:pPr>
        <w:rPr>
          <w:rFonts w:ascii="Arial" w:hAnsi="Arial" w:cs="Arial"/>
          <w:sz w:val="22"/>
          <w:szCs w:val="22"/>
        </w:rPr>
      </w:pPr>
    </w:p>
    <w:p w:rsidR="00B37A15" w:rsidRDefault="00C160D7" w:rsidP="00A84859">
      <w:pPr>
        <w:pStyle w:val="ListParagraph"/>
        <w:numPr>
          <w:ilvl w:val="1"/>
          <w:numId w:val="4"/>
        </w:numPr>
        <w:rPr>
          <w:rFonts w:ascii="Arial" w:hAnsi="Arial" w:cs="Arial"/>
          <w:sz w:val="22"/>
          <w:szCs w:val="22"/>
        </w:rPr>
      </w:pPr>
      <w:ins w:id="287" w:author="Benjamin Arenkiel" w:date="2012-05-10T15:52:00Z">
        <w:r>
          <w:rPr>
            <w:rFonts w:ascii="Arial" w:hAnsi="Arial" w:cs="Arial"/>
            <w:sz w:val="22"/>
            <w:szCs w:val="22"/>
          </w:rPr>
          <w:t>Using a sterile pipette tip, a</w:t>
        </w:r>
      </w:ins>
      <w:del w:id="288" w:author="Benjamin Arenkiel" w:date="2012-05-10T15:52:00Z">
        <w:r w:rsidR="00F12847" w:rsidRPr="00A84859" w:rsidDel="00C160D7">
          <w:rPr>
            <w:rFonts w:ascii="Arial" w:hAnsi="Arial" w:cs="Arial"/>
            <w:sz w:val="22"/>
            <w:szCs w:val="22"/>
          </w:rPr>
          <w:delText>A</w:delText>
        </w:r>
      </w:del>
      <w:r w:rsidR="00F12847" w:rsidRPr="00A84859">
        <w:rPr>
          <w:rFonts w:ascii="Arial" w:hAnsi="Arial" w:cs="Arial"/>
          <w:sz w:val="22"/>
          <w:szCs w:val="22"/>
        </w:rPr>
        <w:t>pply a thin</w:t>
      </w:r>
      <w:r w:rsidR="00ED7BE7">
        <w:rPr>
          <w:rFonts w:ascii="Arial" w:hAnsi="Arial" w:cs="Arial"/>
          <w:sz w:val="22"/>
          <w:szCs w:val="22"/>
        </w:rPr>
        <w:t>, even</w:t>
      </w:r>
      <w:r w:rsidR="00F12847" w:rsidRPr="00A84859">
        <w:rPr>
          <w:rFonts w:ascii="Arial" w:hAnsi="Arial" w:cs="Arial"/>
          <w:sz w:val="22"/>
          <w:szCs w:val="22"/>
        </w:rPr>
        <w:t xml:space="preserve"> layer of dental cement across</w:t>
      </w:r>
      <w:r w:rsidR="005B6E5A" w:rsidRPr="00A84859">
        <w:rPr>
          <w:rFonts w:ascii="Arial" w:hAnsi="Arial" w:cs="Arial"/>
          <w:sz w:val="22"/>
          <w:szCs w:val="22"/>
        </w:rPr>
        <w:t xml:space="preserve"> the cranium </w:t>
      </w:r>
      <w:r w:rsidR="00D81D0E">
        <w:rPr>
          <w:rFonts w:ascii="Arial" w:hAnsi="Arial" w:cs="Arial"/>
          <w:sz w:val="22"/>
          <w:szCs w:val="22"/>
        </w:rPr>
        <w:t>and onto the lower portion</w:t>
      </w:r>
      <w:r w:rsidR="00C95217" w:rsidRPr="00A84859">
        <w:rPr>
          <w:rFonts w:ascii="Arial" w:hAnsi="Arial" w:cs="Arial"/>
          <w:sz w:val="22"/>
          <w:szCs w:val="22"/>
        </w:rPr>
        <w:t xml:space="preserve"> of the implant. </w:t>
      </w:r>
      <w:r w:rsidR="00E6613C">
        <w:rPr>
          <w:rFonts w:ascii="Arial" w:hAnsi="Arial" w:cs="Arial"/>
          <w:sz w:val="22"/>
          <w:szCs w:val="22"/>
        </w:rPr>
        <w:t xml:space="preserve"> </w:t>
      </w:r>
      <w:ins w:id="289" w:author="Benjamin Arenkiel" w:date="2012-05-10T11:31:00Z">
        <w:r w:rsidR="004F6594">
          <w:rPr>
            <w:rFonts w:ascii="Arial" w:hAnsi="Arial" w:cs="Arial"/>
            <w:sz w:val="22"/>
            <w:szCs w:val="22"/>
          </w:rPr>
          <w:t xml:space="preserve">The base layer of dental cement should cover as much surface area on the cranium as possible.  </w:t>
        </w:r>
      </w:ins>
      <w:r w:rsidR="00D81D0E">
        <w:rPr>
          <w:rFonts w:ascii="Arial" w:hAnsi="Arial" w:cs="Arial"/>
          <w:sz w:val="22"/>
          <w:szCs w:val="22"/>
        </w:rPr>
        <w:t>Do not let the dental cement come into contact with the skin of the mouse. This will lead to increased difficulty in suturing as well as irritation</w:t>
      </w:r>
      <w:r w:rsidR="00F67F43">
        <w:rPr>
          <w:rFonts w:ascii="Arial" w:hAnsi="Arial" w:cs="Arial"/>
          <w:sz w:val="22"/>
          <w:szCs w:val="22"/>
        </w:rPr>
        <w:t xml:space="preserve"> to the mouse.</w:t>
      </w:r>
    </w:p>
    <w:p w:rsidR="00B37A15" w:rsidRPr="00B37A15" w:rsidRDefault="00B37A15" w:rsidP="00B37A15">
      <w:pPr>
        <w:rPr>
          <w:rFonts w:ascii="Arial" w:hAnsi="Arial" w:cs="Arial"/>
          <w:sz w:val="22"/>
          <w:szCs w:val="22"/>
        </w:rPr>
      </w:pPr>
    </w:p>
    <w:p w:rsidR="009E6585" w:rsidRPr="00A84859" w:rsidRDefault="00C95217" w:rsidP="00A84859">
      <w:pPr>
        <w:pStyle w:val="ListParagraph"/>
        <w:numPr>
          <w:ilvl w:val="1"/>
          <w:numId w:val="4"/>
        </w:numPr>
        <w:rPr>
          <w:rFonts w:ascii="Arial" w:hAnsi="Arial" w:cs="Arial"/>
          <w:sz w:val="22"/>
          <w:szCs w:val="22"/>
        </w:rPr>
      </w:pPr>
      <w:r w:rsidRPr="00A84859">
        <w:rPr>
          <w:rFonts w:ascii="Arial" w:hAnsi="Arial" w:cs="Arial"/>
          <w:sz w:val="22"/>
          <w:szCs w:val="22"/>
        </w:rPr>
        <w:t>Allow it to dry completely.</w:t>
      </w:r>
    </w:p>
    <w:p w:rsidR="00C95217" w:rsidRPr="009E6585" w:rsidRDefault="00C95217" w:rsidP="009E6585">
      <w:pPr>
        <w:rPr>
          <w:rFonts w:ascii="Arial" w:hAnsi="Arial" w:cs="Arial"/>
          <w:sz w:val="22"/>
          <w:szCs w:val="22"/>
        </w:rPr>
      </w:pPr>
    </w:p>
    <w:p w:rsidR="009E6585" w:rsidRPr="00A84859" w:rsidRDefault="00B710DD" w:rsidP="00A84859">
      <w:pPr>
        <w:pStyle w:val="ListParagraph"/>
        <w:numPr>
          <w:ilvl w:val="1"/>
          <w:numId w:val="4"/>
        </w:numPr>
        <w:rPr>
          <w:rFonts w:ascii="Arial" w:hAnsi="Arial" w:cs="Arial"/>
          <w:sz w:val="22"/>
          <w:szCs w:val="22"/>
        </w:rPr>
      </w:pPr>
      <w:r w:rsidRPr="00A84859">
        <w:rPr>
          <w:rFonts w:ascii="Arial" w:hAnsi="Arial" w:cs="Arial"/>
          <w:sz w:val="22"/>
          <w:szCs w:val="22"/>
        </w:rPr>
        <w:t>Apply even layers of den</w:t>
      </w:r>
      <w:r w:rsidR="00E748E4">
        <w:rPr>
          <w:rFonts w:ascii="Arial" w:hAnsi="Arial" w:cs="Arial"/>
          <w:sz w:val="22"/>
          <w:szCs w:val="22"/>
        </w:rPr>
        <w:t>tal cement to form a small mound</w:t>
      </w:r>
      <w:r w:rsidRPr="00A84859">
        <w:rPr>
          <w:rFonts w:ascii="Arial" w:hAnsi="Arial" w:cs="Arial"/>
          <w:sz w:val="22"/>
          <w:szCs w:val="22"/>
        </w:rPr>
        <w:t xml:space="preserve"> </w:t>
      </w:r>
      <w:ins w:id="290" w:author="Benjamin Arenkiel" w:date="2012-05-17T05:35:00Z">
        <w:r w:rsidR="00E56518">
          <w:rPr>
            <w:rFonts w:ascii="Arial" w:hAnsi="Arial" w:cs="Arial"/>
            <w:sz w:val="22"/>
            <w:szCs w:val="22"/>
          </w:rPr>
          <w:t xml:space="preserve">on top of </w:t>
        </w:r>
      </w:ins>
      <w:del w:id="291" w:author="Benjamin Arenkiel" w:date="2012-05-17T05:35:00Z">
        <w:r w:rsidRPr="00A84859" w:rsidDel="00E56518">
          <w:rPr>
            <w:rFonts w:ascii="Arial" w:hAnsi="Arial" w:cs="Arial"/>
            <w:sz w:val="22"/>
            <w:szCs w:val="22"/>
          </w:rPr>
          <w:delText xml:space="preserve">over </w:delText>
        </w:r>
      </w:del>
      <w:r w:rsidRPr="00A84859">
        <w:rPr>
          <w:rFonts w:ascii="Arial" w:hAnsi="Arial" w:cs="Arial"/>
          <w:sz w:val="22"/>
          <w:szCs w:val="22"/>
        </w:rPr>
        <w:t>the cranium</w:t>
      </w:r>
      <w:r w:rsidR="00825F99" w:rsidRPr="00A84859">
        <w:rPr>
          <w:rFonts w:ascii="Arial" w:hAnsi="Arial" w:cs="Arial"/>
          <w:sz w:val="22"/>
          <w:szCs w:val="22"/>
        </w:rPr>
        <w:t xml:space="preserve"> and around the implant, allowing</w:t>
      </w:r>
      <w:r w:rsidRPr="00A84859">
        <w:rPr>
          <w:rFonts w:ascii="Arial" w:hAnsi="Arial" w:cs="Arial"/>
          <w:sz w:val="22"/>
          <w:szCs w:val="22"/>
        </w:rPr>
        <w:t xml:space="preserve"> each layer</w:t>
      </w:r>
      <w:r w:rsidR="00825F99" w:rsidRPr="00A84859">
        <w:rPr>
          <w:rFonts w:ascii="Arial" w:hAnsi="Arial" w:cs="Arial"/>
          <w:sz w:val="22"/>
          <w:szCs w:val="22"/>
        </w:rPr>
        <w:t xml:space="preserve"> to</w:t>
      </w:r>
      <w:r w:rsidRPr="00A84859">
        <w:rPr>
          <w:rFonts w:ascii="Arial" w:hAnsi="Arial" w:cs="Arial"/>
          <w:sz w:val="22"/>
          <w:szCs w:val="22"/>
        </w:rPr>
        <w:t xml:space="preserve"> dry completely</w:t>
      </w:r>
      <w:r w:rsidR="00F67F43">
        <w:rPr>
          <w:rFonts w:ascii="Arial" w:hAnsi="Arial" w:cs="Arial"/>
          <w:sz w:val="22"/>
          <w:szCs w:val="22"/>
        </w:rPr>
        <w:t xml:space="preserve"> (</w:t>
      </w:r>
      <w:r w:rsidR="0075414C">
        <w:rPr>
          <w:rFonts w:ascii="Arial" w:hAnsi="Arial" w:cs="Arial"/>
          <w:sz w:val="22"/>
          <w:szCs w:val="22"/>
        </w:rPr>
        <w:t>Fig. 3c</w:t>
      </w:r>
      <w:r w:rsidR="00F67F43">
        <w:rPr>
          <w:rFonts w:ascii="Arial" w:hAnsi="Arial" w:cs="Arial"/>
          <w:sz w:val="22"/>
          <w:szCs w:val="22"/>
        </w:rPr>
        <w:t>)</w:t>
      </w:r>
      <w:r w:rsidRPr="00A84859">
        <w:rPr>
          <w:rFonts w:ascii="Arial" w:hAnsi="Arial" w:cs="Arial"/>
          <w:sz w:val="22"/>
          <w:szCs w:val="22"/>
        </w:rPr>
        <w:t>.</w:t>
      </w:r>
      <w:r w:rsidR="00E145A5">
        <w:rPr>
          <w:rFonts w:ascii="Arial" w:hAnsi="Arial" w:cs="Arial"/>
          <w:sz w:val="22"/>
          <w:szCs w:val="22"/>
        </w:rPr>
        <w:t xml:space="preserve"> Leave ~3-5 mm of the convex end of the ferrule clean of cement to allow for a smooth</w:t>
      </w:r>
      <w:r w:rsidR="00B37A15">
        <w:rPr>
          <w:rFonts w:ascii="Arial" w:hAnsi="Arial" w:cs="Arial"/>
          <w:sz w:val="22"/>
          <w:szCs w:val="22"/>
        </w:rPr>
        <w:t>, unobstructed</w:t>
      </w:r>
      <w:r w:rsidR="00E145A5">
        <w:rPr>
          <w:rFonts w:ascii="Arial" w:hAnsi="Arial" w:cs="Arial"/>
          <w:sz w:val="22"/>
          <w:szCs w:val="22"/>
        </w:rPr>
        <w:t xml:space="preserve"> connection.</w:t>
      </w:r>
    </w:p>
    <w:p w:rsidR="00D46196" w:rsidRPr="009E6585" w:rsidRDefault="00D46196" w:rsidP="009E6585">
      <w:pPr>
        <w:rPr>
          <w:rFonts w:ascii="Arial" w:hAnsi="Arial" w:cs="Arial"/>
          <w:sz w:val="22"/>
          <w:szCs w:val="22"/>
        </w:rPr>
      </w:pPr>
    </w:p>
    <w:p w:rsidR="008A76AE" w:rsidRDefault="00825F99" w:rsidP="00A84859">
      <w:pPr>
        <w:pStyle w:val="ListParagraph"/>
        <w:numPr>
          <w:ilvl w:val="1"/>
          <w:numId w:val="4"/>
        </w:numPr>
        <w:rPr>
          <w:rFonts w:ascii="Arial" w:hAnsi="Arial" w:cs="Arial"/>
          <w:sz w:val="22"/>
          <w:szCs w:val="22"/>
        </w:rPr>
      </w:pPr>
      <w:r w:rsidRPr="00A84859">
        <w:rPr>
          <w:rFonts w:ascii="Arial" w:hAnsi="Arial" w:cs="Arial"/>
          <w:sz w:val="22"/>
          <w:szCs w:val="22"/>
        </w:rPr>
        <w:t xml:space="preserve">Suture the scalp </w:t>
      </w:r>
      <w:r w:rsidR="00B710DD" w:rsidRPr="00A84859">
        <w:rPr>
          <w:rFonts w:ascii="Arial" w:hAnsi="Arial" w:cs="Arial"/>
          <w:sz w:val="22"/>
          <w:szCs w:val="22"/>
        </w:rPr>
        <w:t>over the mound of dental cement and around the implant</w:t>
      </w:r>
      <w:r w:rsidR="00E6613C" w:rsidRPr="00A84859">
        <w:rPr>
          <w:rFonts w:ascii="Arial" w:hAnsi="Arial" w:cs="Arial"/>
          <w:sz w:val="22"/>
          <w:szCs w:val="22"/>
        </w:rPr>
        <w:t>.</w:t>
      </w:r>
      <w:r w:rsidR="00E6613C">
        <w:rPr>
          <w:rFonts w:ascii="Arial" w:hAnsi="Arial" w:cs="Arial"/>
          <w:sz w:val="22"/>
          <w:szCs w:val="22"/>
        </w:rPr>
        <w:t xml:space="preserve"> </w:t>
      </w:r>
      <w:r w:rsidR="005F0E0D">
        <w:rPr>
          <w:rFonts w:ascii="Arial" w:hAnsi="Arial" w:cs="Arial"/>
          <w:sz w:val="22"/>
          <w:szCs w:val="22"/>
        </w:rPr>
        <w:t>Optional: Us</w:t>
      </w:r>
      <w:r w:rsidR="00BB31A3">
        <w:rPr>
          <w:rFonts w:ascii="Arial" w:hAnsi="Arial" w:cs="Arial"/>
          <w:sz w:val="22"/>
          <w:szCs w:val="22"/>
        </w:rPr>
        <w:t xml:space="preserve">e </w:t>
      </w:r>
      <w:proofErr w:type="spellStart"/>
      <w:r w:rsidR="00BB31A3">
        <w:rPr>
          <w:rFonts w:ascii="Arial" w:hAnsi="Arial" w:cs="Arial"/>
          <w:sz w:val="22"/>
          <w:szCs w:val="22"/>
        </w:rPr>
        <w:t>VetBond</w:t>
      </w:r>
      <w:proofErr w:type="spellEnd"/>
      <w:r w:rsidR="00BB31A3">
        <w:rPr>
          <w:rFonts w:ascii="Arial" w:hAnsi="Arial" w:cs="Arial"/>
          <w:sz w:val="22"/>
          <w:szCs w:val="22"/>
        </w:rPr>
        <w:t xml:space="preserve"> </w:t>
      </w:r>
      <w:ins w:id="292" w:author="Benjamin Arenkiel" w:date="2012-05-17T05:36:00Z">
        <w:r w:rsidR="00E56518">
          <w:rPr>
            <w:rFonts w:ascii="Arial" w:hAnsi="Arial" w:cs="Arial"/>
            <w:sz w:val="22"/>
            <w:szCs w:val="22"/>
          </w:rPr>
          <w:t xml:space="preserve">adhesive </w:t>
        </w:r>
      </w:ins>
      <w:r w:rsidR="00BB31A3">
        <w:rPr>
          <w:rFonts w:ascii="Arial" w:hAnsi="Arial" w:cs="Arial"/>
          <w:sz w:val="22"/>
          <w:szCs w:val="22"/>
        </w:rPr>
        <w:t>for additional binding after s</w:t>
      </w:r>
      <w:r w:rsidR="00D51E2C">
        <w:rPr>
          <w:rFonts w:ascii="Arial" w:hAnsi="Arial" w:cs="Arial"/>
          <w:sz w:val="22"/>
          <w:szCs w:val="22"/>
        </w:rPr>
        <w:t>uturing.</w:t>
      </w:r>
    </w:p>
    <w:p w:rsidR="005415AA" w:rsidRPr="005415AA" w:rsidRDefault="005415AA">
      <w:pPr>
        <w:numPr>
          <w:ins w:id="293" w:author="Benjamin Arenkiel" w:date="2012-05-14T15:33:00Z"/>
        </w:numPr>
        <w:rPr>
          <w:ins w:id="294" w:author="Benjamin Arenkiel" w:date="2012-05-14T15:33:00Z"/>
          <w:rFonts w:ascii="Arial" w:hAnsi="Arial" w:cs="Arial"/>
          <w:sz w:val="22"/>
          <w:szCs w:val="22"/>
        </w:rPr>
        <w:pPrChange w:id="295" w:author="Benjamin Arenkiel" w:date="2012-05-14T15:33:00Z">
          <w:pPr>
            <w:pStyle w:val="ListParagraph"/>
            <w:numPr>
              <w:ilvl w:val="1"/>
              <w:numId w:val="4"/>
            </w:numPr>
            <w:ind w:hanging="720"/>
          </w:pPr>
        </w:pPrChange>
      </w:pPr>
    </w:p>
    <w:p w:rsidR="005415AA" w:rsidRPr="0049295D" w:rsidRDefault="005415AA" w:rsidP="00A84859">
      <w:pPr>
        <w:pStyle w:val="ListParagraph"/>
        <w:numPr>
          <w:ilvl w:val="1"/>
          <w:numId w:val="4"/>
          <w:ins w:id="296" w:author="Benjamin Arenkiel" w:date="2012-05-14T15:33:00Z"/>
        </w:numPr>
        <w:rPr>
          <w:ins w:id="297" w:author="Benjamin Arenkiel" w:date="2012-05-14T15:33:00Z"/>
          <w:rFonts w:ascii="Arial" w:hAnsi="Arial" w:cs="Arial"/>
          <w:sz w:val="22"/>
          <w:szCs w:val="22"/>
          <w:highlight w:val="yellow"/>
          <w:rPrChange w:id="298" w:author="Benjamin Arenkiel" w:date="2012-05-17T06:03:00Z">
            <w:rPr>
              <w:ins w:id="299" w:author="Benjamin Arenkiel" w:date="2012-05-14T15:33:00Z"/>
              <w:rFonts w:ascii="Arial" w:hAnsi="Arial" w:cs="Arial"/>
              <w:sz w:val="22"/>
              <w:szCs w:val="22"/>
            </w:rPr>
          </w:rPrChange>
        </w:rPr>
      </w:pPr>
      <w:ins w:id="300" w:author="Benjamin Arenkiel" w:date="2012-05-14T15:33:00Z">
        <w:r w:rsidRPr="0049295D">
          <w:rPr>
            <w:rFonts w:ascii="Arial" w:hAnsi="Arial" w:cs="Arial"/>
            <w:sz w:val="22"/>
            <w:szCs w:val="22"/>
            <w:highlight w:val="yellow"/>
            <w:rPrChange w:id="301" w:author="Benjamin Arenkiel" w:date="2012-05-17T06:03:00Z">
              <w:rPr>
                <w:rFonts w:ascii="Arial" w:hAnsi="Arial" w:cs="Arial"/>
                <w:sz w:val="22"/>
                <w:szCs w:val="22"/>
              </w:rPr>
            </w:rPrChange>
          </w:rPr>
          <w:t xml:space="preserve">Apply topical analgesics and antibiotics to the sutured skin and around </w:t>
        </w:r>
      </w:ins>
      <w:ins w:id="302" w:author="Benjamin Arenkiel" w:date="2012-05-14T15:34:00Z">
        <w:r w:rsidRPr="0049295D">
          <w:rPr>
            <w:rFonts w:ascii="Arial" w:hAnsi="Arial" w:cs="Arial"/>
            <w:sz w:val="22"/>
            <w:szCs w:val="22"/>
            <w:highlight w:val="yellow"/>
            <w:rPrChange w:id="303" w:author="Benjamin Arenkiel" w:date="2012-05-17T06:03:00Z">
              <w:rPr>
                <w:rFonts w:ascii="Arial" w:hAnsi="Arial" w:cs="Arial"/>
                <w:sz w:val="22"/>
                <w:szCs w:val="22"/>
              </w:rPr>
            </w:rPrChange>
          </w:rPr>
          <w:t>the</w:t>
        </w:r>
      </w:ins>
      <w:ins w:id="304" w:author="Benjamin Arenkiel" w:date="2012-05-14T15:33:00Z">
        <w:r w:rsidRPr="0049295D">
          <w:rPr>
            <w:rFonts w:ascii="Arial" w:hAnsi="Arial" w:cs="Arial"/>
            <w:sz w:val="22"/>
            <w:szCs w:val="22"/>
            <w:highlight w:val="yellow"/>
            <w:rPrChange w:id="305" w:author="Benjamin Arenkiel" w:date="2012-05-17T06:03:00Z">
              <w:rPr>
                <w:rFonts w:ascii="Arial" w:hAnsi="Arial" w:cs="Arial"/>
                <w:sz w:val="22"/>
                <w:szCs w:val="22"/>
              </w:rPr>
            </w:rPrChange>
          </w:rPr>
          <w:t xml:space="preserve"> </w:t>
        </w:r>
      </w:ins>
      <w:ins w:id="306" w:author="Benjamin Arenkiel" w:date="2012-05-14T15:34:00Z">
        <w:r w:rsidRPr="0049295D">
          <w:rPr>
            <w:rFonts w:ascii="Arial" w:hAnsi="Arial" w:cs="Arial"/>
            <w:sz w:val="22"/>
            <w:szCs w:val="22"/>
            <w:highlight w:val="yellow"/>
            <w:rPrChange w:id="307" w:author="Benjamin Arenkiel" w:date="2012-05-17T06:03:00Z">
              <w:rPr>
                <w:rFonts w:ascii="Arial" w:hAnsi="Arial" w:cs="Arial"/>
                <w:sz w:val="22"/>
                <w:szCs w:val="22"/>
              </w:rPr>
            </w:rPrChange>
          </w:rPr>
          <w:t>base of the implant.</w:t>
        </w:r>
      </w:ins>
    </w:p>
    <w:p w:rsidR="008A76AE" w:rsidRPr="0049295D" w:rsidRDefault="008A76AE" w:rsidP="008A76AE">
      <w:pPr>
        <w:rPr>
          <w:rFonts w:ascii="Arial" w:hAnsi="Arial" w:cs="Arial"/>
          <w:sz w:val="22"/>
          <w:szCs w:val="22"/>
          <w:highlight w:val="yellow"/>
          <w:rPrChange w:id="308" w:author="Benjamin Arenkiel" w:date="2012-05-17T06:03:00Z">
            <w:rPr>
              <w:rFonts w:ascii="Arial" w:hAnsi="Arial" w:cs="Arial"/>
              <w:sz w:val="22"/>
              <w:szCs w:val="22"/>
            </w:rPr>
          </w:rPrChange>
        </w:rPr>
      </w:pPr>
    </w:p>
    <w:p w:rsidR="009179BD" w:rsidRPr="0049295D" w:rsidRDefault="008A76AE" w:rsidP="00A84859">
      <w:pPr>
        <w:pStyle w:val="ListParagraph"/>
        <w:numPr>
          <w:ilvl w:val="1"/>
          <w:numId w:val="4"/>
          <w:numberingChange w:id="309" w:author="Benjamin Arenkiel" w:date="2012-05-10T10:45:00Z" w:original="%1:3:0:.%2:17:0:)"/>
        </w:numPr>
        <w:rPr>
          <w:rFonts w:ascii="Arial" w:hAnsi="Arial" w:cs="Arial"/>
          <w:sz w:val="22"/>
          <w:szCs w:val="22"/>
          <w:highlight w:val="yellow"/>
          <w:rPrChange w:id="310" w:author="Benjamin Arenkiel" w:date="2012-05-17T06:03:00Z">
            <w:rPr>
              <w:rFonts w:ascii="Arial" w:hAnsi="Arial" w:cs="Arial"/>
              <w:sz w:val="22"/>
              <w:szCs w:val="22"/>
            </w:rPr>
          </w:rPrChange>
        </w:rPr>
      </w:pPr>
      <w:r w:rsidRPr="0049295D">
        <w:rPr>
          <w:rFonts w:ascii="Arial" w:hAnsi="Arial" w:cs="Arial"/>
          <w:sz w:val="22"/>
          <w:szCs w:val="22"/>
          <w:highlight w:val="yellow"/>
          <w:rPrChange w:id="311" w:author="Benjamin Arenkiel" w:date="2012-05-17T06:03:00Z">
            <w:rPr>
              <w:rFonts w:ascii="Arial" w:hAnsi="Arial" w:cs="Arial"/>
              <w:sz w:val="22"/>
              <w:szCs w:val="22"/>
            </w:rPr>
          </w:rPrChange>
        </w:rPr>
        <w:t xml:space="preserve">Place the mouse in a cage over a heating blanket for </w:t>
      </w:r>
      <w:ins w:id="312" w:author="Benjamin Arenkiel" w:date="2012-05-17T05:36:00Z">
        <w:r w:rsidR="00E56518" w:rsidRPr="0049295D">
          <w:rPr>
            <w:rFonts w:ascii="Arial" w:hAnsi="Arial" w:cs="Arial"/>
            <w:sz w:val="22"/>
            <w:szCs w:val="22"/>
            <w:highlight w:val="yellow"/>
            <w:rPrChange w:id="313" w:author="Benjamin Arenkiel" w:date="2012-05-17T06:03:00Z">
              <w:rPr>
                <w:rFonts w:ascii="Arial" w:hAnsi="Arial" w:cs="Arial"/>
                <w:sz w:val="22"/>
                <w:szCs w:val="22"/>
              </w:rPr>
            </w:rPrChange>
          </w:rPr>
          <w:t xml:space="preserve">post-operative </w:t>
        </w:r>
      </w:ins>
      <w:r w:rsidRPr="0049295D">
        <w:rPr>
          <w:rFonts w:ascii="Arial" w:hAnsi="Arial" w:cs="Arial"/>
          <w:sz w:val="22"/>
          <w:szCs w:val="22"/>
          <w:highlight w:val="yellow"/>
          <w:rPrChange w:id="314" w:author="Benjamin Arenkiel" w:date="2012-05-17T06:03:00Z">
            <w:rPr>
              <w:rFonts w:ascii="Arial" w:hAnsi="Arial" w:cs="Arial"/>
              <w:sz w:val="22"/>
              <w:szCs w:val="22"/>
            </w:rPr>
          </w:rPrChange>
        </w:rPr>
        <w:t>recovery</w:t>
      </w:r>
      <w:del w:id="315" w:author="Benjamin Arenkiel" w:date="2012-05-17T05:36:00Z">
        <w:r w:rsidRPr="0049295D" w:rsidDel="00E56518">
          <w:rPr>
            <w:rFonts w:ascii="Arial" w:hAnsi="Arial" w:cs="Arial"/>
            <w:sz w:val="22"/>
            <w:szCs w:val="22"/>
            <w:highlight w:val="yellow"/>
            <w:rPrChange w:id="316" w:author="Benjamin Arenkiel" w:date="2012-05-17T06:03:00Z">
              <w:rPr>
                <w:rFonts w:ascii="Arial" w:hAnsi="Arial" w:cs="Arial"/>
                <w:sz w:val="22"/>
                <w:szCs w:val="22"/>
              </w:rPr>
            </w:rPrChange>
          </w:rPr>
          <w:delText xml:space="preserve"> from anesthesia</w:delText>
        </w:r>
      </w:del>
      <w:r w:rsidRPr="0049295D">
        <w:rPr>
          <w:rFonts w:ascii="Arial" w:hAnsi="Arial" w:cs="Arial"/>
          <w:sz w:val="22"/>
          <w:szCs w:val="22"/>
          <w:highlight w:val="yellow"/>
          <w:rPrChange w:id="317" w:author="Benjamin Arenkiel" w:date="2012-05-17T06:03:00Z">
            <w:rPr>
              <w:rFonts w:ascii="Arial" w:hAnsi="Arial" w:cs="Arial"/>
              <w:sz w:val="22"/>
              <w:szCs w:val="22"/>
            </w:rPr>
          </w:rPrChange>
        </w:rPr>
        <w:t>.</w:t>
      </w:r>
    </w:p>
    <w:p w:rsidR="00E56518" w:rsidRPr="0049295D" w:rsidRDefault="00E56518">
      <w:pPr>
        <w:numPr>
          <w:numberingChange w:id="318" w:author="Benjamin Arenkiel" w:date="2012-05-10T10:45:00Z" w:original="%1:3:0:.%2:17:0:)"/>
        </w:numPr>
        <w:rPr>
          <w:ins w:id="319" w:author="Benjamin Arenkiel" w:date="2012-05-17T05:36:00Z"/>
          <w:rFonts w:ascii="Arial" w:hAnsi="Arial" w:cs="Arial"/>
          <w:sz w:val="22"/>
          <w:szCs w:val="22"/>
          <w:highlight w:val="yellow"/>
          <w:rPrChange w:id="320" w:author="Benjamin Arenkiel" w:date="2012-05-17T06:03:00Z">
            <w:rPr>
              <w:ins w:id="321" w:author="Benjamin Arenkiel" w:date="2012-05-17T05:36:00Z"/>
            </w:rPr>
          </w:rPrChange>
        </w:rPr>
        <w:pPrChange w:id="322" w:author="Benjamin Arenkiel" w:date="2012-05-17T05:36:00Z">
          <w:pPr>
            <w:pStyle w:val="ListParagraph"/>
            <w:numPr>
              <w:ilvl w:val="1"/>
              <w:numId w:val="4"/>
            </w:numPr>
            <w:ind w:hanging="720"/>
          </w:pPr>
        </w:pPrChange>
      </w:pPr>
    </w:p>
    <w:p w:rsidR="00E56518" w:rsidRDefault="00E56518" w:rsidP="00A84859">
      <w:pPr>
        <w:pStyle w:val="ListParagraph"/>
        <w:numPr>
          <w:ilvl w:val="1"/>
          <w:numId w:val="4"/>
          <w:numberingChange w:id="323" w:author="Benjamin Arenkiel" w:date="2012-05-10T10:45:00Z" w:original="%1:3:0:.%2:17:0:)"/>
        </w:numPr>
        <w:rPr>
          <w:rFonts w:ascii="Arial" w:hAnsi="Arial" w:cs="Arial"/>
          <w:sz w:val="22"/>
          <w:szCs w:val="22"/>
        </w:rPr>
      </w:pPr>
      <w:ins w:id="324" w:author="Benjamin Arenkiel" w:date="2012-05-17T05:36:00Z">
        <w:r w:rsidRPr="0049295D">
          <w:rPr>
            <w:rFonts w:ascii="Arial" w:hAnsi="Arial" w:cs="Arial"/>
            <w:sz w:val="22"/>
            <w:szCs w:val="22"/>
            <w:highlight w:val="yellow"/>
            <w:rPrChange w:id="325" w:author="Benjamin Arenkiel" w:date="2012-05-17T06:03:00Z">
              <w:rPr>
                <w:rFonts w:ascii="Arial" w:hAnsi="Arial" w:cs="Arial"/>
                <w:sz w:val="22"/>
                <w:szCs w:val="22"/>
              </w:rPr>
            </w:rPrChange>
          </w:rPr>
          <w:t xml:space="preserve">Monitor during recovery </w:t>
        </w:r>
      </w:ins>
      <w:ins w:id="326" w:author="Benjamin Arenkiel" w:date="2012-05-17T05:37:00Z">
        <w:r w:rsidRPr="0049295D">
          <w:rPr>
            <w:rFonts w:ascii="Arial" w:hAnsi="Arial" w:cs="Arial"/>
            <w:sz w:val="22"/>
            <w:szCs w:val="22"/>
            <w:highlight w:val="yellow"/>
            <w:rPrChange w:id="327" w:author="Benjamin Arenkiel" w:date="2012-05-17T06:03:00Z">
              <w:rPr>
                <w:rFonts w:ascii="Arial" w:hAnsi="Arial" w:cs="Arial"/>
                <w:sz w:val="22"/>
                <w:szCs w:val="22"/>
              </w:rPr>
            </w:rPrChange>
          </w:rPr>
          <w:t xml:space="preserve">for </w:t>
        </w:r>
      </w:ins>
      <w:ins w:id="328" w:author="Benjamin Arenkiel" w:date="2012-05-17T05:36:00Z">
        <w:r w:rsidRPr="0049295D">
          <w:rPr>
            <w:rFonts w:ascii="Arial" w:hAnsi="Arial" w:cs="Arial"/>
            <w:sz w:val="22"/>
            <w:szCs w:val="22"/>
            <w:highlight w:val="yellow"/>
            <w:rPrChange w:id="329" w:author="Benjamin Arenkiel" w:date="2012-05-17T06:03:00Z">
              <w:rPr>
                <w:rFonts w:ascii="Arial" w:hAnsi="Arial" w:cs="Arial"/>
                <w:sz w:val="22"/>
                <w:szCs w:val="22"/>
              </w:rPr>
            </w:rPrChange>
          </w:rPr>
          <w:t>signs of distress</w:t>
        </w:r>
      </w:ins>
      <w:ins w:id="330" w:author="Benjamin Arenkiel" w:date="2012-05-17T05:37:00Z">
        <w:r w:rsidRPr="0049295D">
          <w:rPr>
            <w:rFonts w:ascii="Arial" w:hAnsi="Arial" w:cs="Arial"/>
            <w:sz w:val="22"/>
            <w:szCs w:val="22"/>
            <w:highlight w:val="yellow"/>
            <w:rPrChange w:id="331" w:author="Benjamin Arenkiel" w:date="2012-05-17T06:03:00Z">
              <w:rPr>
                <w:rFonts w:ascii="Arial" w:hAnsi="Arial" w:cs="Arial"/>
                <w:sz w:val="22"/>
                <w:szCs w:val="22"/>
              </w:rPr>
            </w:rPrChange>
          </w:rPr>
          <w:t>.</w:t>
        </w:r>
      </w:ins>
    </w:p>
    <w:p w:rsidR="009179BD" w:rsidRPr="009179BD" w:rsidRDefault="009179BD" w:rsidP="009179BD">
      <w:pPr>
        <w:rPr>
          <w:rFonts w:ascii="Arial" w:hAnsi="Arial" w:cs="Arial"/>
          <w:sz w:val="22"/>
          <w:szCs w:val="22"/>
        </w:rPr>
      </w:pPr>
    </w:p>
    <w:p w:rsidR="000F434B" w:rsidRPr="000F434B" w:rsidRDefault="000F434B" w:rsidP="000F434B">
      <w:pPr>
        <w:rPr>
          <w:rFonts w:ascii="Arial" w:hAnsi="Arial" w:cs="Arial"/>
          <w:sz w:val="22"/>
          <w:szCs w:val="22"/>
        </w:rPr>
      </w:pPr>
    </w:p>
    <w:p w:rsidR="00D42F7B" w:rsidRDefault="000F434B">
      <w:pPr>
        <w:spacing w:line="480" w:lineRule="auto"/>
        <w:rPr>
          <w:rFonts w:ascii="Arial" w:hAnsi="Arial" w:cs="Arial"/>
          <w:sz w:val="22"/>
          <w:szCs w:val="22"/>
        </w:rPr>
      </w:pPr>
      <w:r>
        <w:rPr>
          <w:rFonts w:ascii="Arial" w:hAnsi="Arial" w:cs="Arial"/>
          <w:b/>
          <w:sz w:val="22"/>
          <w:szCs w:val="22"/>
          <w:u w:val="single"/>
        </w:rPr>
        <w:t>Representative Results</w:t>
      </w:r>
    </w:p>
    <w:p w:rsidR="00D42F7B" w:rsidRDefault="008D6ABE">
      <w:pPr>
        <w:spacing w:line="480" w:lineRule="auto"/>
        <w:rPr>
          <w:rFonts w:ascii="Arial" w:hAnsi="Arial" w:cs="Arial"/>
          <w:sz w:val="22"/>
          <w:szCs w:val="22"/>
        </w:rPr>
      </w:pPr>
      <w:r>
        <w:rPr>
          <w:rFonts w:ascii="Arial" w:hAnsi="Arial" w:cs="Arial"/>
          <w:sz w:val="22"/>
          <w:szCs w:val="22"/>
        </w:rPr>
        <w:t>Proper assembly</w:t>
      </w:r>
      <w:r w:rsidR="00B175CD">
        <w:rPr>
          <w:rFonts w:ascii="Arial" w:hAnsi="Arial" w:cs="Arial"/>
          <w:sz w:val="22"/>
          <w:szCs w:val="22"/>
        </w:rPr>
        <w:t xml:space="preserve"> </w:t>
      </w:r>
      <w:r>
        <w:rPr>
          <w:rFonts w:ascii="Arial" w:hAnsi="Arial" w:cs="Arial"/>
          <w:sz w:val="22"/>
          <w:szCs w:val="22"/>
        </w:rPr>
        <w:t xml:space="preserve">of the fiber optic implant </w:t>
      </w:r>
      <w:r w:rsidR="006842E0">
        <w:rPr>
          <w:rFonts w:ascii="Arial" w:hAnsi="Arial" w:cs="Arial"/>
          <w:sz w:val="22"/>
          <w:szCs w:val="22"/>
        </w:rPr>
        <w:t xml:space="preserve">and coupler </w:t>
      </w:r>
      <w:r>
        <w:rPr>
          <w:rFonts w:ascii="Arial" w:hAnsi="Arial" w:cs="Arial"/>
          <w:sz w:val="22"/>
          <w:szCs w:val="22"/>
        </w:rPr>
        <w:t>result</w:t>
      </w:r>
      <w:r w:rsidR="00D01B7D">
        <w:rPr>
          <w:rFonts w:ascii="Arial" w:hAnsi="Arial" w:cs="Arial"/>
          <w:sz w:val="22"/>
          <w:szCs w:val="22"/>
        </w:rPr>
        <w:t>s in minimal photon loss between the light source and the end of the fiber optic</w:t>
      </w:r>
      <w:r w:rsidR="006842E0">
        <w:rPr>
          <w:rFonts w:ascii="Arial" w:hAnsi="Arial" w:cs="Arial"/>
          <w:sz w:val="22"/>
          <w:szCs w:val="22"/>
        </w:rPr>
        <w:t xml:space="preserve"> in the region of interest</w:t>
      </w:r>
      <w:r w:rsidR="00D01B7D">
        <w:rPr>
          <w:rFonts w:ascii="Arial" w:hAnsi="Arial" w:cs="Arial"/>
          <w:sz w:val="22"/>
          <w:szCs w:val="22"/>
        </w:rPr>
        <w:t xml:space="preserve">. </w:t>
      </w:r>
      <w:r w:rsidR="000346CF">
        <w:rPr>
          <w:rFonts w:ascii="Arial" w:hAnsi="Arial" w:cs="Arial"/>
          <w:sz w:val="22"/>
          <w:szCs w:val="22"/>
        </w:rPr>
        <w:t>W</w:t>
      </w:r>
      <w:r w:rsidR="00B175CD">
        <w:rPr>
          <w:rFonts w:ascii="Arial" w:hAnsi="Arial" w:cs="Arial"/>
          <w:sz w:val="22"/>
          <w:szCs w:val="22"/>
        </w:rPr>
        <w:t>ell-polished fiber optic</w:t>
      </w:r>
      <w:r w:rsidR="000346CF">
        <w:rPr>
          <w:rFonts w:ascii="Arial" w:hAnsi="Arial" w:cs="Arial"/>
          <w:sz w:val="22"/>
          <w:szCs w:val="22"/>
        </w:rPr>
        <w:t>s</w:t>
      </w:r>
      <w:r w:rsidR="00B175CD">
        <w:rPr>
          <w:rFonts w:ascii="Arial" w:hAnsi="Arial" w:cs="Arial"/>
          <w:sz w:val="22"/>
          <w:szCs w:val="22"/>
        </w:rPr>
        <w:t xml:space="preserve"> should transmit light in a uniform, concentric circle</w:t>
      </w:r>
      <w:r w:rsidR="0075414C">
        <w:rPr>
          <w:rFonts w:ascii="Arial" w:hAnsi="Arial" w:cs="Arial"/>
          <w:sz w:val="22"/>
          <w:szCs w:val="22"/>
        </w:rPr>
        <w:t xml:space="preserve"> (Fig. 2d). </w:t>
      </w:r>
      <w:r w:rsidR="00DB65FC">
        <w:rPr>
          <w:rFonts w:ascii="Arial" w:hAnsi="Arial" w:cs="Arial"/>
          <w:sz w:val="22"/>
          <w:szCs w:val="22"/>
        </w:rPr>
        <w:t xml:space="preserve"> </w:t>
      </w:r>
      <w:r w:rsidR="001237AE">
        <w:rPr>
          <w:rFonts w:ascii="Arial" w:hAnsi="Arial" w:cs="Arial"/>
          <w:sz w:val="22"/>
          <w:szCs w:val="22"/>
        </w:rPr>
        <w:t xml:space="preserve">With careful </w:t>
      </w:r>
      <w:r w:rsidR="00DB3989">
        <w:rPr>
          <w:rFonts w:ascii="Arial" w:hAnsi="Arial" w:cs="Arial"/>
          <w:sz w:val="22"/>
          <w:szCs w:val="22"/>
        </w:rPr>
        <w:t xml:space="preserve">implantation and suturing, the implant causes </w:t>
      </w:r>
      <w:r w:rsidR="00AE1E3E">
        <w:rPr>
          <w:rFonts w:ascii="Arial" w:hAnsi="Arial" w:cs="Arial"/>
          <w:sz w:val="22"/>
          <w:szCs w:val="22"/>
        </w:rPr>
        <w:t>no visible</w:t>
      </w:r>
      <w:r w:rsidR="00DB3989">
        <w:rPr>
          <w:rFonts w:ascii="Arial" w:hAnsi="Arial" w:cs="Arial"/>
          <w:sz w:val="22"/>
          <w:szCs w:val="22"/>
        </w:rPr>
        <w:t xml:space="preserve"> irritation to the mouse and </w:t>
      </w:r>
      <w:r w:rsidR="001A571D">
        <w:rPr>
          <w:rFonts w:ascii="Arial" w:hAnsi="Arial" w:cs="Arial"/>
          <w:sz w:val="22"/>
          <w:szCs w:val="22"/>
        </w:rPr>
        <w:t>can remain in pl</w:t>
      </w:r>
      <w:r w:rsidR="009C538A">
        <w:rPr>
          <w:rFonts w:ascii="Arial" w:hAnsi="Arial" w:cs="Arial"/>
          <w:sz w:val="22"/>
          <w:szCs w:val="22"/>
        </w:rPr>
        <w:t>ace for long-term studies (</w:t>
      </w:r>
      <w:r w:rsidR="0075414C">
        <w:rPr>
          <w:rFonts w:ascii="Arial" w:hAnsi="Arial" w:cs="Arial"/>
          <w:sz w:val="22"/>
          <w:szCs w:val="22"/>
        </w:rPr>
        <w:t>Fig. 3d</w:t>
      </w:r>
      <w:r w:rsidR="009C538A">
        <w:rPr>
          <w:rFonts w:ascii="Arial" w:hAnsi="Arial" w:cs="Arial"/>
          <w:sz w:val="22"/>
          <w:szCs w:val="22"/>
        </w:rPr>
        <w:t>, &gt;1month, unpublished observations)</w:t>
      </w:r>
      <w:r w:rsidR="00CB030A">
        <w:rPr>
          <w:rFonts w:ascii="Arial" w:hAnsi="Arial" w:cs="Arial"/>
          <w:sz w:val="22"/>
          <w:szCs w:val="22"/>
        </w:rPr>
        <w:t xml:space="preserve"> without any</w:t>
      </w:r>
      <w:r w:rsidR="009C538A">
        <w:rPr>
          <w:rFonts w:ascii="Arial" w:hAnsi="Arial" w:cs="Arial"/>
          <w:sz w:val="22"/>
          <w:szCs w:val="22"/>
        </w:rPr>
        <w:t xml:space="preserve"> significant degradation of the fiber optic or the amount of light transmitted</w:t>
      </w:r>
      <w:r w:rsidR="00DB3989">
        <w:rPr>
          <w:rFonts w:ascii="Arial" w:hAnsi="Arial" w:cs="Arial"/>
          <w:sz w:val="22"/>
          <w:szCs w:val="22"/>
        </w:rPr>
        <w:t>.</w:t>
      </w:r>
      <w:r w:rsidR="00DB65FC">
        <w:rPr>
          <w:rFonts w:ascii="Arial" w:hAnsi="Arial" w:cs="Arial"/>
          <w:sz w:val="22"/>
          <w:szCs w:val="22"/>
        </w:rPr>
        <w:t xml:space="preserve"> </w:t>
      </w:r>
      <w:r w:rsidR="00DB3989">
        <w:rPr>
          <w:rFonts w:ascii="Arial" w:hAnsi="Arial" w:cs="Arial"/>
          <w:sz w:val="22"/>
          <w:szCs w:val="22"/>
        </w:rPr>
        <w:t xml:space="preserve"> Improper implantation or suturing can cause irritation and</w:t>
      </w:r>
      <w:r w:rsidR="005E74C9">
        <w:rPr>
          <w:rFonts w:ascii="Arial" w:hAnsi="Arial" w:cs="Arial"/>
          <w:sz w:val="22"/>
          <w:szCs w:val="22"/>
        </w:rPr>
        <w:t xml:space="preserve"> can result</w:t>
      </w:r>
      <w:r w:rsidR="00DB3989">
        <w:rPr>
          <w:rFonts w:ascii="Arial" w:hAnsi="Arial" w:cs="Arial"/>
          <w:sz w:val="22"/>
          <w:szCs w:val="22"/>
        </w:rPr>
        <w:t xml:space="preserve"> in the mouse scratching th</w:t>
      </w:r>
      <w:ins w:id="332" w:author="Benjamin Arenkiel" w:date="2012-05-17T05:38:00Z">
        <w:r w:rsidR="00E56518">
          <w:rPr>
            <w:rFonts w:ascii="Arial" w:hAnsi="Arial" w:cs="Arial"/>
            <w:sz w:val="22"/>
            <w:szCs w:val="22"/>
          </w:rPr>
          <w:t>e</w:t>
        </w:r>
      </w:ins>
      <w:del w:id="333" w:author="Benjamin Arenkiel" w:date="2012-05-17T05:38:00Z">
        <w:r w:rsidR="00DB3989" w:rsidDel="00E56518">
          <w:rPr>
            <w:rFonts w:ascii="Arial" w:hAnsi="Arial" w:cs="Arial"/>
            <w:sz w:val="22"/>
            <w:szCs w:val="22"/>
          </w:rPr>
          <w:delText>rough its</w:delText>
        </w:r>
      </w:del>
      <w:r w:rsidR="00DB3989">
        <w:rPr>
          <w:rFonts w:ascii="Arial" w:hAnsi="Arial" w:cs="Arial"/>
          <w:sz w:val="22"/>
          <w:szCs w:val="22"/>
        </w:rPr>
        <w:t xml:space="preserve"> scalp</w:t>
      </w:r>
      <w:r w:rsidR="00330863">
        <w:rPr>
          <w:rFonts w:ascii="Arial" w:hAnsi="Arial" w:cs="Arial"/>
          <w:sz w:val="22"/>
          <w:szCs w:val="22"/>
        </w:rPr>
        <w:t>, expos</w:t>
      </w:r>
      <w:ins w:id="334" w:author="Benjamin Arenkiel" w:date="2012-05-17T05:38:00Z">
        <w:r w:rsidR="00E56518">
          <w:rPr>
            <w:rFonts w:ascii="Arial" w:hAnsi="Arial" w:cs="Arial"/>
            <w:sz w:val="22"/>
            <w:szCs w:val="22"/>
          </w:rPr>
          <w:t>ure</w:t>
        </w:r>
      </w:ins>
      <w:del w:id="335" w:author="Benjamin Arenkiel" w:date="2012-05-17T05:38:00Z">
        <w:r w:rsidR="00330863" w:rsidDel="00E56518">
          <w:rPr>
            <w:rFonts w:ascii="Arial" w:hAnsi="Arial" w:cs="Arial"/>
            <w:sz w:val="22"/>
            <w:szCs w:val="22"/>
          </w:rPr>
          <w:delText>ing</w:delText>
        </w:r>
      </w:del>
      <w:r w:rsidR="00DB3989">
        <w:rPr>
          <w:rFonts w:ascii="Arial" w:hAnsi="Arial" w:cs="Arial"/>
          <w:sz w:val="22"/>
          <w:szCs w:val="22"/>
        </w:rPr>
        <w:t xml:space="preserve"> </w:t>
      </w:r>
      <w:ins w:id="336" w:author="Benjamin Arenkiel" w:date="2012-05-17T05:38:00Z">
        <w:r w:rsidR="00E56518">
          <w:rPr>
            <w:rFonts w:ascii="Arial" w:hAnsi="Arial" w:cs="Arial"/>
            <w:sz w:val="22"/>
            <w:szCs w:val="22"/>
          </w:rPr>
          <w:t>of</w:t>
        </w:r>
      </w:ins>
      <w:del w:id="337" w:author="Benjamin Arenkiel" w:date="2012-05-17T05:38:00Z">
        <w:r w:rsidR="00DB3989" w:rsidDel="00E56518">
          <w:rPr>
            <w:rFonts w:ascii="Arial" w:hAnsi="Arial" w:cs="Arial"/>
            <w:sz w:val="22"/>
            <w:szCs w:val="22"/>
          </w:rPr>
          <w:delText>the</w:delText>
        </w:r>
      </w:del>
      <w:r w:rsidR="00DB3989">
        <w:rPr>
          <w:rFonts w:ascii="Arial" w:hAnsi="Arial" w:cs="Arial"/>
          <w:sz w:val="22"/>
          <w:szCs w:val="22"/>
        </w:rPr>
        <w:t xml:space="preserve"> dental cement</w:t>
      </w:r>
      <w:r w:rsidR="00D416CD">
        <w:rPr>
          <w:rFonts w:ascii="Arial" w:hAnsi="Arial" w:cs="Arial"/>
          <w:sz w:val="22"/>
          <w:szCs w:val="22"/>
        </w:rPr>
        <w:t>,</w:t>
      </w:r>
      <w:r w:rsidR="00DB3989">
        <w:rPr>
          <w:rFonts w:ascii="Arial" w:hAnsi="Arial" w:cs="Arial"/>
          <w:sz w:val="22"/>
          <w:szCs w:val="22"/>
        </w:rPr>
        <w:t xml:space="preserve"> or breakage of the ferr</w:t>
      </w:r>
      <w:r w:rsidR="008C16B8">
        <w:rPr>
          <w:rFonts w:ascii="Arial" w:hAnsi="Arial" w:cs="Arial"/>
          <w:sz w:val="22"/>
          <w:szCs w:val="22"/>
        </w:rPr>
        <w:t xml:space="preserve">ule from the dental cement due to persistent </w:t>
      </w:r>
      <w:r w:rsidR="00DB3989">
        <w:rPr>
          <w:rFonts w:ascii="Arial" w:hAnsi="Arial" w:cs="Arial"/>
          <w:sz w:val="22"/>
          <w:szCs w:val="22"/>
        </w:rPr>
        <w:t>manipulation.</w:t>
      </w:r>
      <w:r w:rsidR="00FF1081">
        <w:rPr>
          <w:rFonts w:ascii="Arial" w:hAnsi="Arial" w:cs="Arial"/>
          <w:sz w:val="22"/>
          <w:szCs w:val="22"/>
        </w:rPr>
        <w:t xml:space="preserve"> </w:t>
      </w:r>
      <w:r w:rsidR="00DB65FC">
        <w:rPr>
          <w:rFonts w:ascii="Arial" w:hAnsi="Arial" w:cs="Arial"/>
          <w:sz w:val="22"/>
          <w:szCs w:val="22"/>
        </w:rPr>
        <w:t xml:space="preserve"> </w:t>
      </w:r>
      <w:r w:rsidR="003348F8">
        <w:rPr>
          <w:rFonts w:ascii="Arial" w:hAnsi="Arial" w:cs="Arial"/>
          <w:sz w:val="22"/>
          <w:szCs w:val="22"/>
        </w:rPr>
        <w:t xml:space="preserve">A </w:t>
      </w:r>
      <w:r w:rsidR="00486112">
        <w:rPr>
          <w:rFonts w:ascii="Arial" w:hAnsi="Arial" w:cs="Arial"/>
          <w:sz w:val="22"/>
          <w:szCs w:val="22"/>
        </w:rPr>
        <w:t xml:space="preserve">schematic </w:t>
      </w:r>
      <w:r w:rsidR="003348F8">
        <w:rPr>
          <w:rFonts w:ascii="Arial" w:hAnsi="Arial" w:cs="Arial"/>
          <w:sz w:val="22"/>
          <w:szCs w:val="22"/>
        </w:rPr>
        <w:t>diagram of the assembled system can be seen in Figure 4.</w:t>
      </w:r>
    </w:p>
    <w:p w:rsidR="00D42F7B" w:rsidRDefault="00D42F7B">
      <w:pPr>
        <w:spacing w:line="480" w:lineRule="auto"/>
        <w:rPr>
          <w:rFonts w:ascii="Arial" w:hAnsi="Arial" w:cs="Arial"/>
          <w:sz w:val="22"/>
          <w:szCs w:val="22"/>
        </w:rPr>
      </w:pPr>
    </w:p>
    <w:p w:rsidR="00D42F7B" w:rsidRDefault="00DB4346">
      <w:pPr>
        <w:spacing w:line="480" w:lineRule="auto"/>
        <w:rPr>
          <w:rFonts w:ascii="Arial" w:hAnsi="Arial" w:cs="Arial"/>
          <w:sz w:val="22"/>
          <w:szCs w:val="22"/>
        </w:rPr>
      </w:pPr>
      <w:r>
        <w:rPr>
          <w:rFonts w:ascii="Arial" w:hAnsi="Arial" w:cs="Arial"/>
          <w:b/>
          <w:sz w:val="22"/>
          <w:szCs w:val="22"/>
          <w:u w:val="single"/>
        </w:rPr>
        <w:t>Discussion</w:t>
      </w:r>
    </w:p>
    <w:p w:rsidR="00D42F7B" w:rsidRDefault="00145263">
      <w:pPr>
        <w:spacing w:line="480" w:lineRule="auto"/>
        <w:rPr>
          <w:rFonts w:ascii="Arial" w:hAnsi="Arial" w:cs="Arial"/>
          <w:sz w:val="22"/>
          <w:szCs w:val="22"/>
        </w:rPr>
      </w:pPr>
      <w:proofErr w:type="spellStart"/>
      <w:r>
        <w:rPr>
          <w:rFonts w:ascii="Arial" w:hAnsi="Arial" w:cs="Arial"/>
          <w:sz w:val="22"/>
          <w:szCs w:val="22"/>
        </w:rPr>
        <w:t>Optogenetics</w:t>
      </w:r>
      <w:proofErr w:type="spellEnd"/>
      <w:r>
        <w:rPr>
          <w:rFonts w:ascii="Arial" w:hAnsi="Arial" w:cs="Arial"/>
          <w:sz w:val="22"/>
          <w:szCs w:val="22"/>
        </w:rPr>
        <w:t xml:space="preserve"> is a powerful new technique that allows unprecedented control over specific neuronal subtypes. This can be exploited to modulate neural ci</w:t>
      </w:r>
      <w:r w:rsidR="0027202B">
        <w:rPr>
          <w:rFonts w:ascii="Arial" w:hAnsi="Arial" w:cs="Arial"/>
          <w:sz w:val="22"/>
          <w:szCs w:val="22"/>
        </w:rPr>
        <w:t>rcuits with anatomic and tempor</w:t>
      </w:r>
      <w:r w:rsidR="004A78AF">
        <w:rPr>
          <w:rFonts w:ascii="Arial" w:hAnsi="Arial" w:cs="Arial"/>
          <w:sz w:val="22"/>
          <w:szCs w:val="22"/>
        </w:rPr>
        <w:t>al precision</w:t>
      </w:r>
      <w:r w:rsidR="00FE01E9">
        <w:rPr>
          <w:rFonts w:ascii="Arial" w:hAnsi="Arial" w:cs="Arial"/>
          <w:sz w:val="22"/>
          <w:szCs w:val="22"/>
        </w:rPr>
        <w:t>, while avoiding the cell-type indiscriminate and invasive effects of electrical st</w:t>
      </w:r>
      <w:r w:rsidR="004A1565">
        <w:rPr>
          <w:rFonts w:ascii="Arial" w:hAnsi="Arial" w:cs="Arial"/>
          <w:sz w:val="22"/>
          <w:szCs w:val="22"/>
        </w:rPr>
        <w:t xml:space="preserve">imulation through an electrode. </w:t>
      </w:r>
      <w:r w:rsidR="00DB65FC">
        <w:rPr>
          <w:rFonts w:ascii="Arial" w:hAnsi="Arial" w:cs="Arial"/>
          <w:sz w:val="22"/>
          <w:szCs w:val="22"/>
        </w:rPr>
        <w:t xml:space="preserve"> </w:t>
      </w:r>
      <w:r w:rsidR="00FE01E9">
        <w:rPr>
          <w:rFonts w:ascii="Arial" w:hAnsi="Arial" w:cs="Arial"/>
          <w:sz w:val="22"/>
          <w:szCs w:val="22"/>
        </w:rPr>
        <w:t>I</w:t>
      </w:r>
      <w:r w:rsidR="00F05180">
        <w:rPr>
          <w:rFonts w:ascii="Arial" w:hAnsi="Arial" w:cs="Arial"/>
          <w:sz w:val="22"/>
          <w:szCs w:val="22"/>
        </w:rPr>
        <w:t xml:space="preserve">mplantation of fiber optics allows for consistent, chronic stimulation of neural circuits over multiple sessions in awake, behaving mice with minimal damage to tissue. </w:t>
      </w:r>
      <w:r w:rsidR="00DB65FC">
        <w:rPr>
          <w:rFonts w:ascii="Arial" w:hAnsi="Arial" w:cs="Arial"/>
          <w:sz w:val="22"/>
          <w:szCs w:val="22"/>
        </w:rPr>
        <w:t xml:space="preserve"> </w:t>
      </w:r>
      <w:r w:rsidR="00F05180">
        <w:rPr>
          <w:rFonts w:ascii="Arial" w:hAnsi="Arial" w:cs="Arial"/>
          <w:sz w:val="22"/>
          <w:szCs w:val="22"/>
        </w:rPr>
        <w:t>This system</w:t>
      </w:r>
      <w:r w:rsidR="00DB4346">
        <w:rPr>
          <w:rFonts w:ascii="Arial" w:hAnsi="Arial" w:cs="Arial"/>
          <w:sz w:val="22"/>
          <w:szCs w:val="22"/>
        </w:rPr>
        <w:t xml:space="preserve">, </w:t>
      </w:r>
      <w:r w:rsidR="00F05180">
        <w:rPr>
          <w:rFonts w:ascii="Arial" w:hAnsi="Arial" w:cs="Arial"/>
          <w:sz w:val="22"/>
          <w:szCs w:val="22"/>
        </w:rPr>
        <w:t xml:space="preserve">originally </w:t>
      </w:r>
      <w:r w:rsidR="00AC4DAF">
        <w:rPr>
          <w:rFonts w:ascii="Arial" w:hAnsi="Arial" w:cs="Arial"/>
          <w:sz w:val="22"/>
          <w:szCs w:val="22"/>
        </w:rPr>
        <w:t>pioneered</w:t>
      </w:r>
      <w:r w:rsidR="00F05180">
        <w:rPr>
          <w:rFonts w:ascii="Arial" w:hAnsi="Arial" w:cs="Arial"/>
          <w:sz w:val="22"/>
          <w:szCs w:val="22"/>
        </w:rPr>
        <w:t xml:space="preserve"> </w:t>
      </w:r>
      <w:r w:rsidR="00DB4346">
        <w:rPr>
          <w:rFonts w:ascii="Arial" w:hAnsi="Arial" w:cs="Arial"/>
          <w:sz w:val="22"/>
          <w:szCs w:val="22"/>
        </w:rPr>
        <w:t>by Sparta et al.</w:t>
      </w:r>
      <w:r w:rsidR="00C25BAA">
        <w:rPr>
          <w:rFonts w:ascii="Arial" w:hAnsi="Arial" w:cs="Arial"/>
          <w:sz w:val="22"/>
          <w:szCs w:val="22"/>
          <w:vertAlign w:val="superscript"/>
        </w:rPr>
        <w:t>8</w:t>
      </w:r>
      <w:r w:rsidR="00C25BAA">
        <w:rPr>
          <w:rFonts w:ascii="Arial" w:hAnsi="Arial" w:cs="Arial"/>
          <w:sz w:val="22"/>
          <w:szCs w:val="22"/>
        </w:rPr>
        <w:t xml:space="preserve"> and modified to fit our purposes, </w:t>
      </w:r>
      <w:r w:rsidR="00FE01E9">
        <w:rPr>
          <w:rFonts w:ascii="Arial" w:hAnsi="Arial" w:cs="Arial"/>
          <w:sz w:val="22"/>
          <w:szCs w:val="22"/>
        </w:rPr>
        <w:t xml:space="preserve">goes one step beyond the implanted cannula and fixes the fiber optic in place in the region of interest to ensure consistent targeting between sessions in long-term studies. </w:t>
      </w:r>
      <w:r w:rsidR="00DB65FC">
        <w:rPr>
          <w:rFonts w:ascii="Arial" w:hAnsi="Arial" w:cs="Arial"/>
          <w:sz w:val="22"/>
          <w:szCs w:val="22"/>
        </w:rPr>
        <w:t xml:space="preserve"> </w:t>
      </w:r>
      <w:r w:rsidR="004A1565">
        <w:rPr>
          <w:rFonts w:ascii="Arial" w:hAnsi="Arial" w:cs="Arial"/>
          <w:sz w:val="22"/>
          <w:szCs w:val="22"/>
        </w:rPr>
        <w:t xml:space="preserve">The implants </w:t>
      </w:r>
      <w:r w:rsidR="009E79CC">
        <w:rPr>
          <w:rFonts w:ascii="Arial" w:hAnsi="Arial" w:cs="Arial"/>
          <w:sz w:val="22"/>
          <w:szCs w:val="22"/>
        </w:rPr>
        <w:t>can be adapted to</w:t>
      </w:r>
      <w:r w:rsidR="004A1565">
        <w:rPr>
          <w:rFonts w:ascii="Arial" w:hAnsi="Arial" w:cs="Arial"/>
          <w:sz w:val="22"/>
          <w:szCs w:val="22"/>
        </w:rPr>
        <w:t xml:space="preserve"> stimulate</w:t>
      </w:r>
      <w:r w:rsidR="009E79CC">
        <w:rPr>
          <w:rFonts w:ascii="Arial" w:hAnsi="Arial" w:cs="Arial"/>
          <w:sz w:val="22"/>
          <w:szCs w:val="22"/>
        </w:rPr>
        <w:t xml:space="preserve"> </w:t>
      </w:r>
      <w:r w:rsidR="004A1565">
        <w:rPr>
          <w:rFonts w:ascii="Arial" w:hAnsi="Arial" w:cs="Arial"/>
          <w:sz w:val="22"/>
          <w:szCs w:val="22"/>
        </w:rPr>
        <w:t>different</w:t>
      </w:r>
      <w:r w:rsidR="009E79CC">
        <w:rPr>
          <w:rFonts w:ascii="Arial" w:hAnsi="Arial" w:cs="Arial"/>
          <w:sz w:val="22"/>
          <w:szCs w:val="22"/>
        </w:rPr>
        <w:t xml:space="preserve"> regions of the brain. </w:t>
      </w:r>
    </w:p>
    <w:p w:rsidR="00D42F7B" w:rsidRDefault="00DB65FC">
      <w:pPr>
        <w:spacing w:line="480" w:lineRule="auto"/>
        <w:rPr>
          <w:ins w:id="338" w:author="Benjamin Arenkiel" w:date="2012-05-10T11:46:00Z"/>
          <w:rFonts w:ascii="Arial" w:hAnsi="Arial" w:cs="Arial"/>
          <w:sz w:val="22"/>
          <w:szCs w:val="22"/>
        </w:rPr>
      </w:pPr>
      <w:r>
        <w:rPr>
          <w:rFonts w:ascii="Arial" w:hAnsi="Arial" w:cs="Arial"/>
          <w:sz w:val="22"/>
          <w:szCs w:val="22"/>
        </w:rPr>
        <w:tab/>
      </w:r>
      <w:r w:rsidR="00EE0AA7">
        <w:rPr>
          <w:rFonts w:ascii="Arial" w:hAnsi="Arial" w:cs="Arial"/>
          <w:sz w:val="22"/>
          <w:szCs w:val="22"/>
        </w:rPr>
        <w:t xml:space="preserve">Various steps </w:t>
      </w:r>
      <w:r w:rsidR="00145263">
        <w:rPr>
          <w:rFonts w:ascii="Arial" w:hAnsi="Arial" w:cs="Arial"/>
          <w:sz w:val="22"/>
          <w:szCs w:val="22"/>
        </w:rPr>
        <w:t xml:space="preserve">within this method require precision and attention to detail. </w:t>
      </w:r>
      <w:r w:rsidR="004A78AF">
        <w:rPr>
          <w:rFonts w:ascii="Arial" w:hAnsi="Arial" w:cs="Arial"/>
          <w:sz w:val="22"/>
          <w:szCs w:val="22"/>
        </w:rPr>
        <w:t xml:space="preserve">Each junction </w:t>
      </w:r>
      <w:r w:rsidR="00F6273D">
        <w:rPr>
          <w:rFonts w:ascii="Arial" w:hAnsi="Arial" w:cs="Arial"/>
          <w:sz w:val="22"/>
          <w:szCs w:val="22"/>
        </w:rPr>
        <w:t>of fiber optic coupling</w:t>
      </w:r>
      <w:r w:rsidR="004A78AF">
        <w:rPr>
          <w:rFonts w:ascii="Arial" w:hAnsi="Arial" w:cs="Arial"/>
          <w:sz w:val="22"/>
          <w:szCs w:val="22"/>
        </w:rPr>
        <w:t xml:space="preserve"> </w:t>
      </w:r>
      <w:r w:rsidR="00F6273D">
        <w:rPr>
          <w:rFonts w:ascii="Arial" w:hAnsi="Arial" w:cs="Arial"/>
          <w:sz w:val="22"/>
          <w:szCs w:val="22"/>
        </w:rPr>
        <w:t>is</w:t>
      </w:r>
      <w:r>
        <w:rPr>
          <w:rFonts w:ascii="Arial" w:hAnsi="Arial" w:cs="Arial"/>
          <w:sz w:val="22"/>
          <w:szCs w:val="22"/>
        </w:rPr>
        <w:t xml:space="preserve"> </w:t>
      </w:r>
      <w:r w:rsidR="004A78AF">
        <w:rPr>
          <w:rFonts w:ascii="Arial" w:hAnsi="Arial" w:cs="Arial"/>
          <w:sz w:val="22"/>
          <w:szCs w:val="22"/>
        </w:rPr>
        <w:t xml:space="preserve">necessarily polished to ensure </w:t>
      </w:r>
      <w:r w:rsidR="00564C66">
        <w:rPr>
          <w:rFonts w:ascii="Arial" w:hAnsi="Arial" w:cs="Arial"/>
          <w:sz w:val="22"/>
          <w:szCs w:val="22"/>
        </w:rPr>
        <w:t>minimal</w:t>
      </w:r>
      <w:r w:rsidR="004A78AF">
        <w:rPr>
          <w:rFonts w:ascii="Arial" w:hAnsi="Arial" w:cs="Arial"/>
          <w:sz w:val="22"/>
          <w:szCs w:val="22"/>
        </w:rPr>
        <w:t xml:space="preserve"> light </w:t>
      </w:r>
      <w:r w:rsidR="00564C66">
        <w:rPr>
          <w:rFonts w:ascii="Arial" w:hAnsi="Arial" w:cs="Arial"/>
          <w:sz w:val="22"/>
          <w:szCs w:val="22"/>
        </w:rPr>
        <w:t>loss</w:t>
      </w:r>
      <w:r>
        <w:rPr>
          <w:rFonts w:ascii="Arial" w:hAnsi="Arial" w:cs="Arial"/>
          <w:sz w:val="22"/>
          <w:szCs w:val="22"/>
        </w:rPr>
        <w:t xml:space="preserve">. </w:t>
      </w:r>
      <w:r w:rsidR="004A78AF">
        <w:rPr>
          <w:rFonts w:ascii="Arial" w:hAnsi="Arial" w:cs="Arial"/>
          <w:sz w:val="22"/>
          <w:szCs w:val="22"/>
        </w:rPr>
        <w:t xml:space="preserve">After polishing, the ends should be examined under a microscope to verify that there is no damage to the fiber core. </w:t>
      </w:r>
      <w:ins w:id="339" w:author="Benjamin Arenkiel" w:date="2012-05-14T16:01:00Z">
        <w:r w:rsidR="00363F5C" w:rsidRPr="0049295D">
          <w:rPr>
            <w:rFonts w:ascii="Arial" w:hAnsi="Arial" w:cs="Arial"/>
            <w:sz w:val="22"/>
            <w:szCs w:val="22"/>
            <w:highlight w:val="yellow"/>
            <w:rPrChange w:id="340" w:author="Benjamin Arenkiel" w:date="2012-05-17T06:03:00Z">
              <w:rPr>
                <w:rFonts w:ascii="Arial" w:hAnsi="Arial" w:cs="Arial"/>
                <w:sz w:val="22"/>
                <w:szCs w:val="22"/>
              </w:rPr>
            </w:rPrChange>
          </w:rPr>
          <w:t>If light loss between the source and the measured output exceeds 30%, each p</w:t>
        </w:r>
      </w:ins>
      <w:ins w:id="341" w:author="Benjamin Arenkiel" w:date="2012-05-14T16:02:00Z">
        <w:r w:rsidR="00363F5C" w:rsidRPr="0049295D">
          <w:rPr>
            <w:rFonts w:ascii="Arial" w:hAnsi="Arial" w:cs="Arial"/>
            <w:sz w:val="22"/>
            <w:szCs w:val="22"/>
            <w:highlight w:val="yellow"/>
            <w:rPrChange w:id="342" w:author="Benjamin Arenkiel" w:date="2012-05-17T06:03:00Z">
              <w:rPr>
                <w:rFonts w:ascii="Arial" w:hAnsi="Arial" w:cs="Arial"/>
                <w:sz w:val="22"/>
                <w:szCs w:val="22"/>
              </w:rPr>
            </w:rPrChange>
          </w:rPr>
          <w:t>art</w:t>
        </w:r>
      </w:ins>
      <w:ins w:id="343" w:author="Benjamin Arenkiel" w:date="2012-05-14T16:01:00Z">
        <w:r w:rsidR="00363F5C" w:rsidRPr="0049295D">
          <w:rPr>
            <w:rFonts w:ascii="Arial" w:hAnsi="Arial" w:cs="Arial"/>
            <w:sz w:val="22"/>
            <w:szCs w:val="22"/>
            <w:highlight w:val="yellow"/>
            <w:rPrChange w:id="344" w:author="Benjamin Arenkiel" w:date="2012-05-17T06:03:00Z">
              <w:rPr>
                <w:rFonts w:ascii="Arial" w:hAnsi="Arial" w:cs="Arial"/>
                <w:sz w:val="22"/>
                <w:szCs w:val="22"/>
              </w:rPr>
            </w:rPrChange>
          </w:rPr>
          <w:t xml:space="preserve"> should be </w:t>
        </w:r>
        <w:proofErr w:type="spellStart"/>
        <w:r w:rsidR="00363F5C" w:rsidRPr="0049295D">
          <w:rPr>
            <w:rFonts w:ascii="Arial" w:hAnsi="Arial" w:cs="Arial"/>
            <w:sz w:val="22"/>
            <w:szCs w:val="22"/>
            <w:highlight w:val="yellow"/>
            <w:rPrChange w:id="345" w:author="Benjamin Arenkiel" w:date="2012-05-17T06:03:00Z">
              <w:rPr>
                <w:rFonts w:ascii="Arial" w:hAnsi="Arial" w:cs="Arial"/>
                <w:sz w:val="22"/>
                <w:szCs w:val="22"/>
              </w:rPr>
            </w:rPrChange>
          </w:rPr>
          <w:t>repolish</w:t>
        </w:r>
        <w:r w:rsidR="00E56518" w:rsidRPr="0049295D">
          <w:rPr>
            <w:rFonts w:ascii="Arial" w:hAnsi="Arial" w:cs="Arial"/>
            <w:sz w:val="22"/>
            <w:szCs w:val="22"/>
            <w:highlight w:val="yellow"/>
            <w:rPrChange w:id="346" w:author="Benjamin Arenkiel" w:date="2012-05-17T06:03:00Z">
              <w:rPr>
                <w:rFonts w:ascii="Arial" w:hAnsi="Arial" w:cs="Arial"/>
                <w:sz w:val="22"/>
                <w:szCs w:val="22"/>
              </w:rPr>
            </w:rPrChange>
          </w:rPr>
          <w:t>ed</w:t>
        </w:r>
        <w:proofErr w:type="spellEnd"/>
        <w:r w:rsidR="00E56518" w:rsidRPr="0049295D">
          <w:rPr>
            <w:rFonts w:ascii="Arial" w:hAnsi="Arial" w:cs="Arial"/>
            <w:sz w:val="22"/>
            <w:szCs w:val="22"/>
            <w:highlight w:val="yellow"/>
            <w:rPrChange w:id="347" w:author="Benjamin Arenkiel" w:date="2012-05-17T06:03:00Z">
              <w:rPr>
                <w:rFonts w:ascii="Arial" w:hAnsi="Arial" w:cs="Arial"/>
                <w:sz w:val="22"/>
                <w:szCs w:val="22"/>
              </w:rPr>
            </w:rPrChange>
          </w:rPr>
          <w:t xml:space="preserve"> to allow maximum photon flux</w:t>
        </w:r>
      </w:ins>
      <w:ins w:id="348" w:author="Benjamin Arenkiel" w:date="2012-05-17T05:40:00Z">
        <w:r w:rsidR="00E56518" w:rsidRPr="0049295D">
          <w:rPr>
            <w:rFonts w:ascii="Arial" w:hAnsi="Arial" w:cs="Arial"/>
            <w:sz w:val="22"/>
            <w:szCs w:val="22"/>
            <w:highlight w:val="yellow"/>
            <w:rPrChange w:id="349" w:author="Benjamin Arenkiel" w:date="2012-05-17T06:03:00Z">
              <w:rPr>
                <w:rFonts w:ascii="Arial" w:hAnsi="Arial" w:cs="Arial"/>
                <w:sz w:val="22"/>
                <w:szCs w:val="22"/>
              </w:rPr>
            </w:rPrChange>
          </w:rPr>
          <w:t xml:space="preserve">, </w:t>
        </w:r>
      </w:ins>
      <w:ins w:id="350" w:author="Benjamin Arenkiel" w:date="2012-05-14T16:01:00Z">
        <w:r w:rsidR="00363F5C" w:rsidRPr="0049295D">
          <w:rPr>
            <w:rFonts w:ascii="Arial" w:hAnsi="Arial" w:cs="Arial"/>
            <w:sz w:val="22"/>
            <w:szCs w:val="22"/>
            <w:highlight w:val="yellow"/>
            <w:rPrChange w:id="351" w:author="Benjamin Arenkiel" w:date="2012-05-17T06:03:00Z">
              <w:rPr>
                <w:rFonts w:ascii="Arial" w:hAnsi="Arial" w:cs="Arial"/>
                <w:sz w:val="22"/>
                <w:szCs w:val="22"/>
              </w:rPr>
            </w:rPrChange>
          </w:rPr>
          <w:t>or the part should be</w:t>
        </w:r>
      </w:ins>
      <w:ins w:id="352" w:author="Benjamin Arenkiel" w:date="2012-05-14T16:02:00Z">
        <w:r w:rsidR="00363F5C" w:rsidRPr="0049295D">
          <w:rPr>
            <w:rFonts w:ascii="Arial" w:hAnsi="Arial" w:cs="Arial"/>
            <w:sz w:val="22"/>
            <w:szCs w:val="22"/>
            <w:highlight w:val="yellow"/>
            <w:rPrChange w:id="353" w:author="Benjamin Arenkiel" w:date="2012-05-17T06:03:00Z">
              <w:rPr>
                <w:rFonts w:ascii="Arial" w:hAnsi="Arial" w:cs="Arial"/>
                <w:sz w:val="22"/>
                <w:szCs w:val="22"/>
              </w:rPr>
            </w:rPrChange>
          </w:rPr>
          <w:t xml:space="preserve"> discarded and</w:t>
        </w:r>
      </w:ins>
      <w:ins w:id="354" w:author="Benjamin Arenkiel" w:date="2012-05-14T16:01:00Z">
        <w:r w:rsidR="00363F5C" w:rsidRPr="0049295D">
          <w:rPr>
            <w:rFonts w:ascii="Arial" w:hAnsi="Arial" w:cs="Arial"/>
            <w:sz w:val="22"/>
            <w:szCs w:val="22"/>
            <w:highlight w:val="yellow"/>
            <w:rPrChange w:id="355" w:author="Benjamin Arenkiel" w:date="2012-05-17T06:03:00Z">
              <w:rPr>
                <w:rFonts w:ascii="Arial" w:hAnsi="Arial" w:cs="Arial"/>
                <w:sz w:val="22"/>
                <w:szCs w:val="22"/>
              </w:rPr>
            </w:rPrChange>
          </w:rPr>
          <w:t xml:space="preserve"> remade. </w:t>
        </w:r>
      </w:ins>
      <w:ins w:id="356" w:author="Benjamin Arenkiel" w:date="2012-05-14T16:04:00Z">
        <w:r w:rsidR="00363F5C" w:rsidRPr="0049295D">
          <w:rPr>
            <w:rFonts w:ascii="Arial" w:hAnsi="Arial" w:cs="Arial"/>
            <w:sz w:val="22"/>
            <w:szCs w:val="22"/>
            <w:highlight w:val="yellow"/>
            <w:rPrChange w:id="357" w:author="Benjamin Arenkiel" w:date="2012-05-17T06:03:00Z">
              <w:rPr>
                <w:rFonts w:ascii="Arial" w:hAnsi="Arial" w:cs="Arial"/>
                <w:sz w:val="22"/>
                <w:szCs w:val="22"/>
              </w:rPr>
            </w:rPrChange>
          </w:rPr>
          <w:t xml:space="preserve">If the ferrule does not </w:t>
        </w:r>
      </w:ins>
      <w:ins w:id="358" w:author="Benjamin Arenkiel" w:date="2012-05-14T16:05:00Z">
        <w:r w:rsidR="00363F5C" w:rsidRPr="0049295D">
          <w:rPr>
            <w:rFonts w:ascii="Arial" w:hAnsi="Arial" w:cs="Arial"/>
            <w:sz w:val="22"/>
            <w:szCs w:val="22"/>
            <w:highlight w:val="yellow"/>
            <w:rPrChange w:id="359" w:author="Benjamin Arenkiel" w:date="2012-05-17T06:03:00Z">
              <w:rPr>
                <w:rFonts w:ascii="Arial" w:hAnsi="Arial" w:cs="Arial"/>
                <w:sz w:val="22"/>
                <w:szCs w:val="22"/>
              </w:rPr>
            </w:rPrChange>
          </w:rPr>
          <w:t>slide</w:t>
        </w:r>
      </w:ins>
      <w:ins w:id="360" w:author="Benjamin Arenkiel" w:date="2012-05-14T16:04:00Z">
        <w:r w:rsidR="00363F5C" w:rsidRPr="0049295D">
          <w:rPr>
            <w:rFonts w:ascii="Arial" w:hAnsi="Arial" w:cs="Arial"/>
            <w:sz w:val="22"/>
            <w:szCs w:val="22"/>
            <w:highlight w:val="yellow"/>
            <w:rPrChange w:id="361" w:author="Benjamin Arenkiel" w:date="2012-05-17T06:03:00Z">
              <w:rPr>
                <w:rFonts w:ascii="Arial" w:hAnsi="Arial" w:cs="Arial"/>
                <w:sz w:val="22"/>
                <w:szCs w:val="22"/>
              </w:rPr>
            </w:rPrChange>
          </w:rPr>
          <w:t xml:space="preserve"> into the sleeve, there is</w:t>
        </w:r>
      </w:ins>
      <w:ins w:id="362" w:author="Benjamin Arenkiel" w:date="2012-05-14T16:06:00Z">
        <w:r w:rsidR="00363F5C" w:rsidRPr="0049295D">
          <w:rPr>
            <w:rFonts w:ascii="Arial" w:hAnsi="Arial" w:cs="Arial"/>
            <w:sz w:val="22"/>
            <w:szCs w:val="22"/>
            <w:highlight w:val="yellow"/>
            <w:rPrChange w:id="363" w:author="Benjamin Arenkiel" w:date="2012-05-17T06:03:00Z">
              <w:rPr>
                <w:rFonts w:ascii="Arial" w:hAnsi="Arial" w:cs="Arial"/>
                <w:sz w:val="22"/>
                <w:szCs w:val="22"/>
              </w:rPr>
            </w:rPrChange>
          </w:rPr>
          <w:t xml:space="preserve"> likely</w:t>
        </w:r>
      </w:ins>
      <w:ins w:id="364" w:author="Benjamin Arenkiel" w:date="2012-05-14T16:04:00Z">
        <w:r w:rsidR="00363F5C" w:rsidRPr="0049295D">
          <w:rPr>
            <w:rFonts w:ascii="Arial" w:hAnsi="Arial" w:cs="Arial"/>
            <w:sz w:val="22"/>
            <w:szCs w:val="22"/>
            <w:highlight w:val="yellow"/>
            <w:rPrChange w:id="365" w:author="Benjamin Arenkiel" w:date="2012-05-17T06:03:00Z">
              <w:rPr>
                <w:rFonts w:ascii="Arial" w:hAnsi="Arial" w:cs="Arial"/>
                <w:sz w:val="22"/>
                <w:szCs w:val="22"/>
              </w:rPr>
            </w:rPrChange>
          </w:rPr>
          <w:t xml:space="preserve"> debris inside the sleeve obstructing the ferrule. </w:t>
        </w:r>
      </w:ins>
      <w:ins w:id="366" w:author="Benjamin Arenkiel" w:date="2012-05-14T16:07:00Z">
        <w:r w:rsidR="00363F5C" w:rsidRPr="0049295D">
          <w:rPr>
            <w:rFonts w:ascii="Arial" w:hAnsi="Arial" w:cs="Arial"/>
            <w:sz w:val="22"/>
            <w:szCs w:val="22"/>
            <w:highlight w:val="yellow"/>
            <w:rPrChange w:id="367" w:author="Benjamin Arenkiel" w:date="2012-05-17T06:03:00Z">
              <w:rPr>
                <w:rFonts w:ascii="Arial" w:hAnsi="Arial" w:cs="Arial"/>
                <w:sz w:val="22"/>
                <w:szCs w:val="22"/>
              </w:rPr>
            </w:rPrChange>
          </w:rPr>
          <w:t xml:space="preserve">When attaching and removing the coupler cord to the implant, force should be applied directly parallel to the axis of the implant. </w:t>
        </w:r>
      </w:ins>
      <w:ins w:id="368" w:author="Benjamin Arenkiel" w:date="2012-05-14T16:17:00Z">
        <w:r w:rsidR="00B2586D" w:rsidRPr="0049295D">
          <w:rPr>
            <w:rFonts w:ascii="Arial" w:hAnsi="Arial" w:cs="Arial"/>
            <w:sz w:val="22"/>
            <w:szCs w:val="22"/>
            <w:highlight w:val="yellow"/>
            <w:rPrChange w:id="369" w:author="Benjamin Arenkiel" w:date="2012-05-17T06:03:00Z">
              <w:rPr>
                <w:rFonts w:ascii="Arial" w:hAnsi="Arial" w:cs="Arial"/>
                <w:sz w:val="22"/>
                <w:szCs w:val="22"/>
              </w:rPr>
            </w:rPrChange>
          </w:rPr>
          <w:t xml:space="preserve"> </w:t>
        </w:r>
      </w:ins>
      <w:del w:id="370" w:author="Benjamin Arenkiel" w:date="2012-05-10T11:52:00Z">
        <w:r w:rsidRPr="0049295D" w:rsidDel="00E5221E">
          <w:rPr>
            <w:rFonts w:ascii="Arial" w:hAnsi="Arial" w:cs="Arial"/>
            <w:sz w:val="22"/>
            <w:szCs w:val="22"/>
            <w:highlight w:val="yellow"/>
            <w:rPrChange w:id="371" w:author="Benjamin Arenkiel" w:date="2012-05-17T06:03:00Z">
              <w:rPr>
                <w:rFonts w:ascii="Arial" w:hAnsi="Arial" w:cs="Arial"/>
                <w:sz w:val="22"/>
                <w:szCs w:val="22"/>
              </w:rPr>
            </w:rPrChange>
          </w:rPr>
          <w:delText xml:space="preserve"> Light transmission can be further evaluated </w:delText>
        </w:r>
        <w:r w:rsidR="00DE5116" w:rsidRPr="0049295D" w:rsidDel="00E5221E">
          <w:rPr>
            <w:rFonts w:ascii="Arial" w:hAnsi="Arial" w:cs="Arial"/>
            <w:sz w:val="22"/>
            <w:szCs w:val="22"/>
            <w:highlight w:val="yellow"/>
            <w:rPrChange w:id="372" w:author="Benjamin Arenkiel" w:date="2012-05-17T06:03:00Z">
              <w:rPr>
                <w:rFonts w:ascii="Arial" w:hAnsi="Arial" w:cs="Arial"/>
                <w:sz w:val="22"/>
                <w:szCs w:val="22"/>
              </w:rPr>
            </w:rPrChange>
          </w:rPr>
          <w:delText xml:space="preserve">using a small photometer (not shown here).  </w:delText>
        </w:r>
      </w:del>
      <w:ins w:id="373" w:author="Benjamin Arenkiel" w:date="2012-05-10T11:42:00Z">
        <w:r w:rsidR="00E52608" w:rsidRPr="0049295D">
          <w:rPr>
            <w:rFonts w:ascii="Arial" w:hAnsi="Arial" w:cs="Arial"/>
            <w:sz w:val="22"/>
            <w:szCs w:val="22"/>
            <w:highlight w:val="yellow"/>
            <w:rPrChange w:id="374" w:author="Benjamin Arenkiel" w:date="2012-05-17T06:03:00Z">
              <w:rPr>
                <w:rFonts w:ascii="Arial" w:hAnsi="Arial" w:cs="Arial"/>
                <w:sz w:val="22"/>
                <w:szCs w:val="22"/>
              </w:rPr>
            </w:rPrChange>
          </w:rPr>
          <w:t xml:space="preserve">Due to the fact that </w:t>
        </w:r>
      </w:ins>
      <w:ins w:id="375" w:author="Benjamin Arenkiel" w:date="2012-05-10T11:41:00Z">
        <w:r w:rsidR="00E52608" w:rsidRPr="0049295D">
          <w:rPr>
            <w:rFonts w:ascii="Arial" w:hAnsi="Arial" w:cs="Arial"/>
            <w:sz w:val="22"/>
            <w:szCs w:val="22"/>
            <w:highlight w:val="yellow"/>
            <w:rPrChange w:id="376" w:author="Benjamin Arenkiel" w:date="2012-05-17T06:03:00Z">
              <w:rPr>
                <w:rFonts w:ascii="Arial" w:hAnsi="Arial" w:cs="Arial"/>
                <w:sz w:val="22"/>
                <w:szCs w:val="22"/>
              </w:rPr>
            </w:rPrChange>
          </w:rPr>
          <w:t>mammalian tissue scatters light heavily</w:t>
        </w:r>
      </w:ins>
      <w:ins w:id="377" w:author="Benjamin Arenkiel" w:date="2012-05-10T11:43:00Z">
        <w:r w:rsidR="00E52608" w:rsidRPr="0049295D">
          <w:rPr>
            <w:rFonts w:ascii="Arial" w:hAnsi="Arial" w:cs="Arial"/>
            <w:sz w:val="22"/>
            <w:szCs w:val="22"/>
            <w:highlight w:val="yellow"/>
            <w:rPrChange w:id="378" w:author="Benjamin Arenkiel" w:date="2012-05-17T06:03:00Z">
              <w:rPr>
                <w:rFonts w:ascii="Arial" w:hAnsi="Arial" w:cs="Arial"/>
                <w:sz w:val="22"/>
                <w:szCs w:val="22"/>
              </w:rPr>
            </w:rPrChange>
          </w:rPr>
          <w:t xml:space="preserve"> and the relatively low energy of blue light</w:t>
        </w:r>
      </w:ins>
      <w:ins w:id="379" w:author="Benjamin Arenkiel" w:date="2012-05-10T11:41:00Z">
        <w:r w:rsidR="00E52608" w:rsidRPr="0049295D">
          <w:rPr>
            <w:rFonts w:ascii="Arial" w:hAnsi="Arial" w:cs="Arial"/>
            <w:sz w:val="22"/>
            <w:szCs w:val="22"/>
            <w:highlight w:val="yellow"/>
            <w:rPrChange w:id="380" w:author="Benjamin Arenkiel" w:date="2012-05-17T06:03:00Z">
              <w:rPr>
                <w:rFonts w:ascii="Arial" w:hAnsi="Arial" w:cs="Arial"/>
                <w:sz w:val="22"/>
                <w:szCs w:val="22"/>
              </w:rPr>
            </w:rPrChange>
          </w:rPr>
          <w:t xml:space="preserve">, </w:t>
        </w:r>
      </w:ins>
      <w:ins w:id="381" w:author="Benjamin Arenkiel" w:date="2012-05-10T11:40:00Z">
        <w:r w:rsidR="00E52608" w:rsidRPr="0049295D">
          <w:rPr>
            <w:rFonts w:ascii="Arial" w:hAnsi="Arial" w:cs="Arial"/>
            <w:sz w:val="22"/>
            <w:szCs w:val="22"/>
            <w:highlight w:val="yellow"/>
            <w:rPrChange w:id="382" w:author="Benjamin Arenkiel" w:date="2012-05-17T06:03:00Z">
              <w:rPr>
                <w:rFonts w:ascii="Arial" w:hAnsi="Arial" w:cs="Arial"/>
                <w:sz w:val="22"/>
                <w:szCs w:val="22"/>
              </w:rPr>
            </w:rPrChange>
          </w:rPr>
          <w:t>the implant should be positioned such that the tip of the fiber is within 500 µm of the region of interest</w:t>
        </w:r>
      </w:ins>
      <w:ins w:id="383" w:author="Benjamin Arenkiel" w:date="2012-05-10T11:41:00Z">
        <w:r w:rsidR="00E52608" w:rsidRPr="0049295D">
          <w:rPr>
            <w:rFonts w:ascii="Arial" w:hAnsi="Arial" w:cs="Arial"/>
            <w:sz w:val="22"/>
            <w:szCs w:val="22"/>
            <w:highlight w:val="yellow"/>
            <w:rPrChange w:id="384" w:author="Benjamin Arenkiel" w:date="2012-05-17T06:03:00Z">
              <w:rPr>
                <w:rFonts w:ascii="Arial" w:hAnsi="Arial" w:cs="Arial"/>
                <w:sz w:val="22"/>
                <w:szCs w:val="22"/>
              </w:rPr>
            </w:rPrChange>
          </w:rPr>
          <w:t xml:space="preserve">, where </w:t>
        </w:r>
      </w:ins>
      <w:ins w:id="385" w:author="Benjamin Arenkiel" w:date="2012-05-10T11:44:00Z">
        <w:r w:rsidR="00E52608" w:rsidRPr="0049295D">
          <w:rPr>
            <w:rFonts w:ascii="Arial" w:hAnsi="Arial" w:cs="Arial"/>
            <w:sz w:val="22"/>
            <w:szCs w:val="22"/>
            <w:highlight w:val="yellow"/>
            <w:rPrChange w:id="386" w:author="Benjamin Arenkiel" w:date="2012-05-17T06:03:00Z">
              <w:rPr>
                <w:rFonts w:ascii="Arial" w:hAnsi="Arial" w:cs="Arial"/>
                <w:sz w:val="22"/>
                <w:szCs w:val="22"/>
              </w:rPr>
            </w:rPrChange>
          </w:rPr>
          <w:t>&gt;</w:t>
        </w:r>
      </w:ins>
      <w:ins w:id="387" w:author="Benjamin Arenkiel" w:date="2012-05-10T11:41:00Z">
        <w:r w:rsidR="00E52608" w:rsidRPr="0049295D">
          <w:rPr>
            <w:rFonts w:ascii="Arial" w:hAnsi="Arial" w:cs="Arial"/>
            <w:sz w:val="22"/>
            <w:szCs w:val="22"/>
            <w:highlight w:val="yellow"/>
            <w:rPrChange w:id="388" w:author="Benjamin Arenkiel" w:date="2012-05-17T06:03:00Z">
              <w:rPr>
                <w:rFonts w:ascii="Arial" w:hAnsi="Arial" w:cs="Arial"/>
                <w:sz w:val="22"/>
                <w:szCs w:val="22"/>
              </w:rPr>
            </w:rPrChange>
          </w:rPr>
          <w:t>10% of initial light power density persists</w:t>
        </w:r>
      </w:ins>
      <w:ins w:id="389" w:author="Benjamin Arenkiel" w:date="2012-05-10T11:42:00Z">
        <w:r w:rsidR="00E52608" w:rsidRPr="0049295D">
          <w:rPr>
            <w:rFonts w:ascii="Arial" w:hAnsi="Arial" w:cs="Arial"/>
            <w:sz w:val="22"/>
            <w:szCs w:val="22"/>
            <w:highlight w:val="yellow"/>
            <w:vertAlign w:val="superscript"/>
            <w:rPrChange w:id="390" w:author="Benjamin Arenkiel" w:date="2012-05-17T06:03:00Z">
              <w:rPr>
                <w:rFonts w:ascii="Arial" w:hAnsi="Arial" w:cs="Arial"/>
                <w:sz w:val="22"/>
                <w:szCs w:val="22"/>
                <w:vertAlign w:val="superscript"/>
              </w:rPr>
            </w:rPrChange>
          </w:rPr>
          <w:t>6</w:t>
        </w:r>
        <w:r w:rsidR="00E52608" w:rsidRPr="0049295D">
          <w:rPr>
            <w:rFonts w:ascii="Arial" w:hAnsi="Arial" w:cs="Arial"/>
            <w:sz w:val="22"/>
            <w:szCs w:val="22"/>
            <w:highlight w:val="yellow"/>
            <w:rPrChange w:id="391" w:author="Benjamin Arenkiel" w:date="2012-05-17T06:03:00Z">
              <w:rPr>
                <w:rFonts w:ascii="Arial" w:hAnsi="Arial" w:cs="Arial"/>
                <w:sz w:val="22"/>
                <w:szCs w:val="22"/>
              </w:rPr>
            </w:rPrChange>
          </w:rPr>
          <w:t>.</w:t>
        </w:r>
        <w:r w:rsidR="00E52608">
          <w:rPr>
            <w:rFonts w:ascii="Arial" w:hAnsi="Arial" w:cs="Arial"/>
            <w:sz w:val="22"/>
            <w:szCs w:val="22"/>
          </w:rPr>
          <w:t xml:space="preserve">  </w:t>
        </w:r>
      </w:ins>
      <w:r w:rsidR="00564C66">
        <w:rPr>
          <w:rFonts w:ascii="Arial" w:hAnsi="Arial" w:cs="Arial"/>
          <w:sz w:val="22"/>
          <w:szCs w:val="22"/>
        </w:rPr>
        <w:t>During implantation, the base layer of dental cement is the critical step, as it is this layer that fixes the implant to the cranium</w:t>
      </w:r>
      <w:r w:rsidR="00DE5116">
        <w:rPr>
          <w:rFonts w:ascii="Arial" w:hAnsi="Arial" w:cs="Arial"/>
          <w:sz w:val="22"/>
          <w:szCs w:val="22"/>
        </w:rPr>
        <w:t xml:space="preserve">. </w:t>
      </w:r>
      <w:r w:rsidR="00861148">
        <w:rPr>
          <w:rFonts w:ascii="Arial" w:hAnsi="Arial" w:cs="Arial"/>
          <w:sz w:val="22"/>
          <w:szCs w:val="22"/>
        </w:rPr>
        <w:t xml:space="preserve">The subsequent layers secure </w:t>
      </w:r>
      <w:r w:rsidR="00A91397">
        <w:rPr>
          <w:rFonts w:ascii="Arial" w:hAnsi="Arial" w:cs="Arial"/>
          <w:sz w:val="22"/>
          <w:szCs w:val="22"/>
        </w:rPr>
        <w:t>the implan</w:t>
      </w:r>
      <w:r w:rsidR="00A8237F">
        <w:rPr>
          <w:rFonts w:ascii="Arial" w:hAnsi="Arial" w:cs="Arial"/>
          <w:sz w:val="22"/>
          <w:szCs w:val="22"/>
        </w:rPr>
        <w:t>t to the base layer and provide</w:t>
      </w:r>
      <w:r w:rsidR="00A91397">
        <w:rPr>
          <w:rFonts w:ascii="Arial" w:hAnsi="Arial" w:cs="Arial"/>
          <w:sz w:val="22"/>
          <w:szCs w:val="22"/>
        </w:rPr>
        <w:t xml:space="preserve"> protection. </w:t>
      </w:r>
      <w:r w:rsidR="00DE5116">
        <w:rPr>
          <w:rFonts w:ascii="Arial" w:hAnsi="Arial" w:cs="Arial"/>
          <w:sz w:val="22"/>
          <w:szCs w:val="22"/>
        </w:rPr>
        <w:t xml:space="preserve"> </w:t>
      </w:r>
      <w:r w:rsidR="00A8237F">
        <w:rPr>
          <w:rFonts w:ascii="Arial" w:hAnsi="Arial" w:cs="Arial"/>
          <w:sz w:val="22"/>
          <w:szCs w:val="22"/>
        </w:rPr>
        <w:t>The base layer will not adhere well if the cranium is not completely dry; if any section is not adhered well, it is likely that manipulation from the mouse wi</w:t>
      </w:r>
      <w:r w:rsidR="00FE01E9">
        <w:rPr>
          <w:rFonts w:ascii="Arial" w:hAnsi="Arial" w:cs="Arial"/>
          <w:sz w:val="22"/>
          <w:szCs w:val="22"/>
        </w:rPr>
        <w:t>ll dislodge the entire implant. Alternatively, anchors for the dental cement can be screwed into the cranium for a more secure fixture.</w:t>
      </w:r>
    </w:p>
    <w:p w:rsidR="00897488" w:rsidDel="00897488" w:rsidRDefault="000B743C">
      <w:pPr>
        <w:spacing w:line="480" w:lineRule="auto"/>
        <w:rPr>
          <w:ins w:id="392" w:author="Benjamin Arenkiel" w:date="2012-05-14T15:59:00Z"/>
          <w:rFonts w:ascii="Arial" w:hAnsi="Arial" w:cs="Arial"/>
          <w:sz w:val="22"/>
          <w:szCs w:val="22"/>
        </w:rPr>
      </w:pPr>
      <w:ins w:id="393" w:author="Benjamin Arenkiel" w:date="2012-05-10T11:46:00Z">
        <w:r>
          <w:rPr>
            <w:rFonts w:ascii="Arial" w:hAnsi="Arial" w:cs="Arial"/>
            <w:sz w:val="22"/>
            <w:szCs w:val="22"/>
          </w:rPr>
          <w:tab/>
        </w:r>
        <w:r w:rsidRPr="0049295D">
          <w:rPr>
            <w:rFonts w:ascii="Arial" w:hAnsi="Arial" w:cs="Arial"/>
            <w:sz w:val="22"/>
            <w:szCs w:val="22"/>
            <w:highlight w:val="yellow"/>
            <w:rPrChange w:id="394" w:author="Benjamin Arenkiel" w:date="2012-05-17T06:03:00Z">
              <w:rPr>
                <w:rFonts w:ascii="Arial" w:hAnsi="Arial" w:cs="Arial"/>
                <w:sz w:val="22"/>
                <w:szCs w:val="22"/>
              </w:rPr>
            </w:rPrChange>
          </w:rPr>
          <w:t xml:space="preserve">In behavioral studies, external light leak may provide an unintended cue to the mouse. </w:t>
        </w:r>
      </w:ins>
      <w:ins w:id="395" w:author="Benjamin Arenkiel" w:date="2012-05-10T11:47:00Z">
        <w:r w:rsidRPr="0049295D">
          <w:rPr>
            <w:rFonts w:ascii="Arial" w:hAnsi="Arial" w:cs="Arial"/>
            <w:sz w:val="22"/>
            <w:szCs w:val="22"/>
            <w:highlight w:val="yellow"/>
            <w:rPrChange w:id="396" w:author="Benjamin Arenkiel" w:date="2012-05-17T06:03:00Z">
              <w:rPr>
                <w:rFonts w:ascii="Arial" w:hAnsi="Arial" w:cs="Arial"/>
                <w:sz w:val="22"/>
                <w:szCs w:val="22"/>
              </w:rPr>
            </w:rPrChange>
          </w:rPr>
          <w:t xml:space="preserve"> External light leak is most likely to occur at the connection between the implant and coupler cord directly over the mouse.  In order </w:t>
        </w:r>
      </w:ins>
      <w:ins w:id="397" w:author="Benjamin Arenkiel" w:date="2012-05-10T11:48:00Z">
        <w:r w:rsidRPr="0049295D">
          <w:rPr>
            <w:rFonts w:ascii="Arial" w:hAnsi="Arial" w:cs="Arial"/>
            <w:sz w:val="22"/>
            <w:szCs w:val="22"/>
            <w:highlight w:val="yellow"/>
            <w:rPrChange w:id="398" w:author="Benjamin Arenkiel" w:date="2012-05-17T06:03:00Z">
              <w:rPr>
                <w:rFonts w:ascii="Arial" w:hAnsi="Arial" w:cs="Arial"/>
                <w:sz w:val="22"/>
                <w:szCs w:val="22"/>
              </w:rPr>
            </w:rPrChange>
          </w:rPr>
          <w:t>to minimize light leak</w:t>
        </w:r>
      </w:ins>
      <w:ins w:id="399" w:author="Benjamin Arenkiel" w:date="2012-05-10T11:50:00Z">
        <w:r w:rsidRPr="0049295D">
          <w:rPr>
            <w:rFonts w:ascii="Arial" w:hAnsi="Arial" w:cs="Arial"/>
            <w:sz w:val="22"/>
            <w:szCs w:val="22"/>
            <w:highlight w:val="yellow"/>
            <w:rPrChange w:id="400" w:author="Benjamin Arenkiel" w:date="2012-05-17T06:03:00Z">
              <w:rPr>
                <w:rFonts w:ascii="Arial" w:hAnsi="Arial" w:cs="Arial"/>
                <w:sz w:val="22"/>
                <w:szCs w:val="22"/>
              </w:rPr>
            </w:rPrChange>
          </w:rPr>
          <w:t>age</w:t>
        </w:r>
      </w:ins>
      <w:ins w:id="401" w:author="Benjamin Arenkiel" w:date="2012-05-10T11:48:00Z">
        <w:r w:rsidRPr="0049295D">
          <w:rPr>
            <w:rFonts w:ascii="Arial" w:hAnsi="Arial" w:cs="Arial"/>
            <w:sz w:val="22"/>
            <w:szCs w:val="22"/>
            <w:highlight w:val="yellow"/>
            <w:rPrChange w:id="402" w:author="Benjamin Arenkiel" w:date="2012-05-17T06:03:00Z">
              <w:rPr>
                <w:rFonts w:ascii="Arial" w:hAnsi="Arial" w:cs="Arial"/>
                <w:sz w:val="22"/>
                <w:szCs w:val="22"/>
              </w:rPr>
            </w:rPrChange>
          </w:rPr>
          <w:t>, the heat-shrink tubing can be further extended such that it completely covers the ferrule sleeve to provide extra shielding against leakage.</w:t>
        </w:r>
      </w:ins>
      <w:ins w:id="403" w:author="Benjamin Arenkiel" w:date="2012-05-10T11:50:00Z">
        <w:r w:rsidRPr="0049295D">
          <w:rPr>
            <w:rFonts w:ascii="Arial" w:hAnsi="Arial" w:cs="Arial"/>
            <w:sz w:val="22"/>
            <w:szCs w:val="22"/>
            <w:highlight w:val="yellow"/>
            <w:rPrChange w:id="404" w:author="Benjamin Arenkiel" w:date="2012-05-17T06:03:00Z">
              <w:rPr>
                <w:rFonts w:ascii="Arial" w:hAnsi="Arial" w:cs="Arial"/>
                <w:sz w:val="22"/>
                <w:szCs w:val="22"/>
              </w:rPr>
            </w:rPrChange>
          </w:rPr>
          <w:t xml:space="preserve">  If this option is pursued, the heat-shrink tubing will cover the window in the sleeve that provides visual feedback for </w:t>
        </w:r>
        <w:r w:rsidR="00AA7CC8" w:rsidRPr="0049295D">
          <w:rPr>
            <w:rFonts w:ascii="Arial" w:hAnsi="Arial" w:cs="Arial"/>
            <w:sz w:val="22"/>
            <w:szCs w:val="22"/>
            <w:highlight w:val="yellow"/>
            <w:rPrChange w:id="405" w:author="Benjamin Arenkiel" w:date="2012-05-17T06:03:00Z">
              <w:rPr>
                <w:rFonts w:ascii="Arial" w:hAnsi="Arial" w:cs="Arial"/>
                <w:sz w:val="22"/>
                <w:szCs w:val="22"/>
              </w:rPr>
            </w:rPrChange>
          </w:rPr>
          <w:t>direct contact between ferrules and contact should be determined with tactile feedback.</w:t>
        </w:r>
      </w:ins>
      <w:ins w:id="406" w:author="Benjamin Arenkiel" w:date="2012-05-17T05:41:00Z">
        <w:r w:rsidR="00E56518" w:rsidRPr="0049295D">
          <w:rPr>
            <w:rFonts w:ascii="Arial" w:hAnsi="Arial" w:cs="Arial"/>
            <w:sz w:val="22"/>
            <w:szCs w:val="22"/>
            <w:highlight w:val="yellow"/>
            <w:rPrChange w:id="407" w:author="Benjamin Arenkiel" w:date="2012-05-17T06:03:00Z">
              <w:rPr>
                <w:rFonts w:ascii="Arial" w:hAnsi="Arial" w:cs="Arial"/>
                <w:sz w:val="22"/>
                <w:szCs w:val="22"/>
              </w:rPr>
            </w:rPrChange>
          </w:rPr>
          <w:t xml:space="preserve">  Alternatively, or in addition, black nail polish can be applied to the ceramic ferrule ends to occlude </w:t>
        </w:r>
      </w:ins>
      <w:ins w:id="408" w:author="Benjamin Arenkiel" w:date="2012-05-17T05:42:00Z">
        <w:r w:rsidR="00E56518" w:rsidRPr="0049295D">
          <w:rPr>
            <w:rFonts w:ascii="Arial" w:hAnsi="Arial" w:cs="Arial"/>
            <w:sz w:val="22"/>
            <w:szCs w:val="22"/>
            <w:highlight w:val="yellow"/>
            <w:rPrChange w:id="409" w:author="Benjamin Arenkiel" w:date="2012-05-17T06:03:00Z">
              <w:rPr>
                <w:rFonts w:ascii="Arial" w:hAnsi="Arial" w:cs="Arial"/>
                <w:sz w:val="22"/>
                <w:szCs w:val="22"/>
              </w:rPr>
            </w:rPrChange>
          </w:rPr>
          <w:t xml:space="preserve">further </w:t>
        </w:r>
      </w:ins>
      <w:ins w:id="410" w:author="Benjamin Arenkiel" w:date="2012-05-17T05:41:00Z">
        <w:r w:rsidR="00E56518" w:rsidRPr="0049295D">
          <w:rPr>
            <w:rFonts w:ascii="Arial" w:hAnsi="Arial" w:cs="Arial"/>
            <w:sz w:val="22"/>
            <w:szCs w:val="22"/>
            <w:highlight w:val="yellow"/>
            <w:rPrChange w:id="411" w:author="Benjamin Arenkiel" w:date="2012-05-17T06:03:00Z">
              <w:rPr>
                <w:rFonts w:ascii="Arial" w:hAnsi="Arial" w:cs="Arial"/>
                <w:sz w:val="22"/>
                <w:szCs w:val="22"/>
              </w:rPr>
            </w:rPrChange>
          </w:rPr>
          <w:t>light transmission.</w:t>
        </w:r>
      </w:ins>
    </w:p>
    <w:p w:rsidR="00D42F7B" w:rsidRDefault="00DE5116">
      <w:pPr>
        <w:spacing w:line="480" w:lineRule="auto"/>
        <w:rPr>
          <w:rFonts w:ascii="Arial" w:hAnsi="Arial" w:cs="Arial"/>
          <w:sz w:val="22"/>
          <w:szCs w:val="22"/>
        </w:rPr>
      </w:pPr>
      <w:r>
        <w:rPr>
          <w:rFonts w:ascii="Arial" w:hAnsi="Arial" w:cs="Arial"/>
          <w:sz w:val="22"/>
          <w:szCs w:val="22"/>
        </w:rPr>
        <w:tab/>
        <w:t>Towards further development of this technique,</w:t>
      </w:r>
      <w:r w:rsidR="009E79CC">
        <w:rPr>
          <w:rFonts w:ascii="Arial" w:hAnsi="Arial" w:cs="Arial"/>
          <w:sz w:val="22"/>
          <w:szCs w:val="22"/>
        </w:rPr>
        <w:t xml:space="preserve"> </w:t>
      </w:r>
      <w:r w:rsidR="00AF5DDF">
        <w:rPr>
          <w:rFonts w:ascii="Arial" w:hAnsi="Arial" w:cs="Arial"/>
          <w:sz w:val="22"/>
          <w:szCs w:val="22"/>
        </w:rPr>
        <w:t>it is possible to implant multiple fiber optics</w:t>
      </w:r>
      <w:r w:rsidR="009E79CC">
        <w:rPr>
          <w:rFonts w:ascii="Arial" w:hAnsi="Arial" w:cs="Arial"/>
          <w:sz w:val="22"/>
          <w:szCs w:val="22"/>
        </w:rPr>
        <w:t xml:space="preserve"> onto a single </w:t>
      </w:r>
      <w:r w:rsidR="0091179D">
        <w:rPr>
          <w:rFonts w:ascii="Arial" w:hAnsi="Arial" w:cs="Arial"/>
          <w:sz w:val="22"/>
          <w:szCs w:val="22"/>
        </w:rPr>
        <w:t>mouse</w:t>
      </w:r>
      <w:r w:rsidR="00C70787">
        <w:rPr>
          <w:rFonts w:ascii="Arial" w:hAnsi="Arial" w:cs="Arial"/>
          <w:sz w:val="22"/>
          <w:szCs w:val="22"/>
        </w:rPr>
        <w:t xml:space="preserve"> using </w:t>
      </w:r>
      <w:r w:rsidR="00146EA6">
        <w:rPr>
          <w:rFonts w:ascii="Arial" w:hAnsi="Arial" w:cs="Arial"/>
          <w:sz w:val="22"/>
          <w:szCs w:val="22"/>
        </w:rPr>
        <w:t>additional stereotaxic arm</w:t>
      </w:r>
      <w:r w:rsidR="00C70787">
        <w:rPr>
          <w:rFonts w:ascii="Arial" w:hAnsi="Arial" w:cs="Arial"/>
          <w:sz w:val="22"/>
          <w:szCs w:val="22"/>
        </w:rPr>
        <w:t>s</w:t>
      </w:r>
      <w:r w:rsidR="00567AC3">
        <w:rPr>
          <w:rFonts w:ascii="Arial" w:hAnsi="Arial" w:cs="Arial"/>
          <w:sz w:val="22"/>
          <w:szCs w:val="22"/>
        </w:rPr>
        <w:t>,</w:t>
      </w:r>
      <w:r w:rsidR="00146EA6">
        <w:rPr>
          <w:rFonts w:ascii="Arial" w:hAnsi="Arial" w:cs="Arial"/>
          <w:sz w:val="22"/>
          <w:szCs w:val="22"/>
        </w:rPr>
        <w:t xml:space="preserve"> </w:t>
      </w:r>
      <w:r w:rsidR="00567AC3">
        <w:rPr>
          <w:rFonts w:ascii="Arial" w:hAnsi="Arial" w:cs="Arial"/>
          <w:sz w:val="22"/>
          <w:szCs w:val="22"/>
        </w:rPr>
        <w:t>as described</w:t>
      </w:r>
      <w:r w:rsidR="0091179D">
        <w:rPr>
          <w:rFonts w:ascii="Arial" w:hAnsi="Arial" w:cs="Arial"/>
          <w:sz w:val="22"/>
          <w:szCs w:val="22"/>
        </w:rPr>
        <w:t xml:space="preserve"> in Sparta et al</w:t>
      </w:r>
      <w:r w:rsidR="0091179D">
        <w:rPr>
          <w:rFonts w:ascii="Arial" w:hAnsi="Arial" w:cs="Arial"/>
          <w:sz w:val="22"/>
          <w:szCs w:val="22"/>
          <w:vertAlign w:val="superscript"/>
        </w:rPr>
        <w:t>8</w:t>
      </w:r>
      <w:r w:rsidR="0091179D">
        <w:rPr>
          <w:rFonts w:ascii="Arial" w:hAnsi="Arial" w:cs="Arial"/>
          <w:sz w:val="22"/>
          <w:szCs w:val="22"/>
        </w:rPr>
        <w:t xml:space="preserve">. </w:t>
      </w:r>
      <w:r>
        <w:rPr>
          <w:rFonts w:ascii="Arial" w:hAnsi="Arial" w:cs="Arial"/>
          <w:sz w:val="22"/>
          <w:szCs w:val="22"/>
        </w:rPr>
        <w:t xml:space="preserve"> </w:t>
      </w:r>
      <w:r w:rsidR="00146EA6">
        <w:rPr>
          <w:rFonts w:ascii="Arial" w:hAnsi="Arial" w:cs="Arial"/>
          <w:sz w:val="22"/>
          <w:szCs w:val="22"/>
        </w:rPr>
        <w:t>This would enable</w:t>
      </w:r>
      <w:r w:rsidR="00B62D53">
        <w:rPr>
          <w:rFonts w:ascii="Arial" w:hAnsi="Arial" w:cs="Arial"/>
          <w:sz w:val="22"/>
          <w:szCs w:val="22"/>
        </w:rPr>
        <w:t xml:space="preserve"> more complex studies through</w:t>
      </w:r>
      <w:r w:rsidR="009E79CC">
        <w:rPr>
          <w:rFonts w:ascii="Arial" w:hAnsi="Arial" w:cs="Arial"/>
          <w:sz w:val="22"/>
          <w:szCs w:val="22"/>
        </w:rPr>
        <w:t xml:space="preserve"> differential wavelength stimulation</w:t>
      </w:r>
      <w:r w:rsidR="0091179D">
        <w:rPr>
          <w:rFonts w:ascii="Arial" w:hAnsi="Arial" w:cs="Arial"/>
          <w:sz w:val="22"/>
          <w:szCs w:val="22"/>
        </w:rPr>
        <w:t xml:space="preserve"> in the same region</w:t>
      </w:r>
      <w:r w:rsidR="009E79CC">
        <w:rPr>
          <w:rFonts w:ascii="Arial" w:hAnsi="Arial" w:cs="Arial"/>
          <w:sz w:val="22"/>
          <w:szCs w:val="22"/>
        </w:rPr>
        <w:t xml:space="preserve"> in a t</w:t>
      </w:r>
      <w:r w:rsidR="00146EA6">
        <w:rPr>
          <w:rFonts w:ascii="Arial" w:hAnsi="Arial" w:cs="Arial"/>
          <w:sz w:val="22"/>
          <w:szCs w:val="22"/>
        </w:rPr>
        <w:t>emporally specific manner</w:t>
      </w:r>
      <w:ins w:id="412" w:author="Benjamin Arenkiel" w:date="2012-05-17T05:42:00Z">
        <w:r w:rsidR="00E56518">
          <w:rPr>
            <w:rFonts w:ascii="Arial" w:hAnsi="Arial" w:cs="Arial"/>
            <w:sz w:val="22"/>
            <w:szCs w:val="22"/>
          </w:rPr>
          <w:t>,</w:t>
        </w:r>
      </w:ins>
      <w:r w:rsidR="00146EA6">
        <w:rPr>
          <w:rFonts w:ascii="Arial" w:hAnsi="Arial" w:cs="Arial"/>
          <w:sz w:val="22"/>
          <w:szCs w:val="22"/>
        </w:rPr>
        <w:t xml:space="preserve"> or</w:t>
      </w:r>
      <w:r w:rsidR="009E79CC">
        <w:rPr>
          <w:rFonts w:ascii="Arial" w:hAnsi="Arial" w:cs="Arial"/>
          <w:sz w:val="22"/>
          <w:szCs w:val="22"/>
        </w:rPr>
        <w:t xml:space="preserve"> simultaneous stimulation of different regions</w:t>
      </w:r>
      <w:r>
        <w:rPr>
          <w:rFonts w:ascii="Arial" w:hAnsi="Arial" w:cs="Arial"/>
          <w:sz w:val="22"/>
          <w:szCs w:val="22"/>
        </w:rPr>
        <w:t xml:space="preserve">. </w:t>
      </w:r>
      <w:r w:rsidR="00210469">
        <w:rPr>
          <w:rFonts w:ascii="Arial" w:hAnsi="Arial" w:cs="Arial"/>
          <w:sz w:val="22"/>
          <w:szCs w:val="22"/>
        </w:rPr>
        <w:t>Additionally, fiber optics can be couple</w:t>
      </w:r>
      <w:r w:rsidR="001B3663">
        <w:rPr>
          <w:rFonts w:ascii="Arial" w:hAnsi="Arial" w:cs="Arial"/>
          <w:sz w:val="22"/>
          <w:szCs w:val="22"/>
        </w:rPr>
        <w:t>d</w:t>
      </w:r>
      <w:r w:rsidR="00210469">
        <w:rPr>
          <w:rFonts w:ascii="Arial" w:hAnsi="Arial" w:cs="Arial"/>
          <w:sz w:val="22"/>
          <w:szCs w:val="22"/>
        </w:rPr>
        <w:t xml:space="preserve"> with electrodes</w:t>
      </w:r>
      <w:r w:rsidR="004E4077">
        <w:rPr>
          <w:rFonts w:ascii="Arial" w:hAnsi="Arial" w:cs="Arial"/>
          <w:sz w:val="22"/>
          <w:szCs w:val="22"/>
        </w:rPr>
        <w:t xml:space="preserve"> (</w:t>
      </w:r>
      <w:proofErr w:type="spellStart"/>
      <w:r w:rsidR="004E4077">
        <w:rPr>
          <w:rFonts w:ascii="Arial" w:hAnsi="Arial" w:cs="Arial"/>
          <w:sz w:val="22"/>
          <w:szCs w:val="22"/>
        </w:rPr>
        <w:t>optrode</w:t>
      </w:r>
      <w:proofErr w:type="spellEnd"/>
      <w:r w:rsidR="004E4077">
        <w:rPr>
          <w:rFonts w:ascii="Arial" w:hAnsi="Arial" w:cs="Arial"/>
          <w:sz w:val="22"/>
          <w:szCs w:val="22"/>
        </w:rPr>
        <w:t>)</w:t>
      </w:r>
      <w:r w:rsidR="00210469">
        <w:rPr>
          <w:rFonts w:ascii="Arial" w:hAnsi="Arial" w:cs="Arial"/>
          <w:sz w:val="22"/>
          <w:szCs w:val="22"/>
        </w:rPr>
        <w:t xml:space="preserve"> for </w:t>
      </w:r>
      <w:r w:rsidR="00210469">
        <w:rPr>
          <w:rFonts w:ascii="Arial" w:hAnsi="Arial" w:cs="Arial"/>
          <w:i/>
          <w:sz w:val="22"/>
          <w:szCs w:val="22"/>
        </w:rPr>
        <w:t>in vivo</w:t>
      </w:r>
      <w:r w:rsidR="00210469">
        <w:rPr>
          <w:rFonts w:ascii="Arial" w:hAnsi="Arial" w:cs="Arial"/>
          <w:sz w:val="22"/>
          <w:szCs w:val="22"/>
        </w:rPr>
        <w:t xml:space="preserve"> electrophysiology for local stimulation and recording. </w:t>
      </w:r>
    </w:p>
    <w:p w:rsidR="00D22ABA" w:rsidRDefault="00D22ABA" w:rsidP="000F434B">
      <w:pPr>
        <w:rPr>
          <w:rFonts w:ascii="Arial" w:hAnsi="Arial" w:cs="Arial"/>
          <w:sz w:val="22"/>
          <w:szCs w:val="22"/>
        </w:rPr>
      </w:pPr>
    </w:p>
    <w:p w:rsidR="00B631EE" w:rsidRDefault="00B631EE" w:rsidP="000F434B">
      <w:pPr>
        <w:rPr>
          <w:rFonts w:ascii="Arial" w:hAnsi="Arial" w:cs="Arial"/>
          <w:sz w:val="22"/>
          <w:szCs w:val="22"/>
        </w:rPr>
      </w:pPr>
    </w:p>
    <w:p w:rsidR="00E661BC" w:rsidRDefault="00E661BC" w:rsidP="000F434B">
      <w:pPr>
        <w:rPr>
          <w:rFonts w:ascii="Arial" w:hAnsi="Arial" w:cs="Arial"/>
          <w:b/>
          <w:sz w:val="22"/>
          <w:szCs w:val="22"/>
        </w:rPr>
      </w:pPr>
    </w:p>
    <w:p w:rsidR="00B631EE" w:rsidRDefault="00B631EE" w:rsidP="000F434B">
      <w:pPr>
        <w:rPr>
          <w:rFonts w:ascii="Arial" w:hAnsi="Arial" w:cs="Arial"/>
          <w:b/>
          <w:sz w:val="22"/>
          <w:szCs w:val="22"/>
        </w:rPr>
      </w:pPr>
      <w:r w:rsidRPr="00B631EE">
        <w:rPr>
          <w:rFonts w:ascii="Arial" w:hAnsi="Arial" w:cs="Arial"/>
          <w:b/>
          <w:sz w:val="22"/>
          <w:szCs w:val="22"/>
        </w:rPr>
        <w:t>Table of specific reagents and equipment:</w:t>
      </w:r>
    </w:p>
    <w:tbl>
      <w:tblPr>
        <w:tblW w:w="9711" w:type="dxa"/>
        <w:tblInd w:w="92" w:type="dxa"/>
        <w:tblLook w:val="0000" w:firstRow="0" w:lastRow="0" w:firstColumn="0" w:lastColumn="0" w:noHBand="0" w:noVBand="0"/>
      </w:tblPr>
      <w:tblGrid>
        <w:gridCol w:w="2798"/>
        <w:gridCol w:w="2211"/>
        <w:gridCol w:w="2468"/>
        <w:gridCol w:w="2234"/>
      </w:tblGrid>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b/>
                <w:bCs/>
                <w:sz w:val="20"/>
                <w:szCs w:val="20"/>
                <w:lang w:eastAsia="en-US"/>
              </w:rPr>
            </w:pPr>
            <w:r w:rsidRPr="00944276">
              <w:rPr>
                <w:rFonts w:ascii="Verdana" w:hAnsi="Verdana"/>
                <w:b/>
                <w:bCs/>
                <w:sz w:val="20"/>
                <w:szCs w:val="20"/>
                <w:lang w:eastAsia="en-US"/>
              </w:rPr>
              <w:t>Name of the Reagent or Equipment</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b/>
                <w:bCs/>
                <w:sz w:val="20"/>
                <w:szCs w:val="20"/>
                <w:lang w:eastAsia="en-US"/>
              </w:rPr>
            </w:pPr>
            <w:r w:rsidRPr="00944276">
              <w:rPr>
                <w:rFonts w:ascii="Verdana" w:hAnsi="Verdana"/>
                <w:b/>
                <w:bCs/>
                <w:sz w:val="20"/>
                <w:szCs w:val="20"/>
                <w:lang w:eastAsia="en-US"/>
              </w:rPr>
              <w:t>Company</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b/>
                <w:bCs/>
                <w:sz w:val="20"/>
                <w:szCs w:val="20"/>
                <w:lang w:eastAsia="en-US"/>
              </w:rPr>
            </w:pPr>
            <w:r w:rsidRPr="00944276">
              <w:rPr>
                <w:rFonts w:ascii="Verdana" w:hAnsi="Verdana"/>
                <w:b/>
                <w:bCs/>
                <w:sz w:val="20"/>
                <w:szCs w:val="20"/>
                <w:lang w:eastAsia="en-US"/>
              </w:rPr>
              <w:t>Catalogue #</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b/>
                <w:bCs/>
                <w:sz w:val="20"/>
                <w:szCs w:val="20"/>
                <w:lang w:eastAsia="en-US"/>
              </w:rPr>
            </w:pPr>
            <w:r w:rsidRPr="00944276">
              <w:rPr>
                <w:rFonts w:ascii="Verdana" w:hAnsi="Verdana"/>
                <w:b/>
                <w:bCs/>
                <w:sz w:val="20"/>
                <w:szCs w:val="20"/>
                <w:lang w:eastAsia="en-US"/>
              </w:rPr>
              <w:t>Comments</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LC Ferrule Sle</w:t>
            </w:r>
            <w:r w:rsidR="00D22ABA">
              <w:rPr>
                <w:rFonts w:ascii="Verdana" w:hAnsi="Verdana"/>
                <w:sz w:val="20"/>
                <w:szCs w:val="20"/>
                <w:lang w:eastAsia="en-US"/>
              </w:rPr>
              <w:t>e</w:t>
            </w:r>
            <w:r w:rsidRPr="00944276">
              <w:rPr>
                <w:rFonts w:ascii="Verdana" w:hAnsi="Verdana"/>
                <w:sz w:val="20"/>
                <w:szCs w:val="20"/>
                <w:lang w:eastAsia="en-US"/>
              </w:rPr>
              <w:t>ve</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Precision Fiber Products (PFP)</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SM-CS125S</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1.25mm ID</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FC MM Pre-Assembled Connector</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PFP</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MM-CON2004-2300</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230 µm Ferrule</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Miller FOPD-LC Disc</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PFP</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M1-80754</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For LC ferrules</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Furcation tubing</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PFP</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FF9-250</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 xml:space="preserve">900µm </w:t>
            </w:r>
            <w:proofErr w:type="spellStart"/>
            <w:r w:rsidRPr="00944276">
              <w:rPr>
                <w:rFonts w:ascii="Verdana" w:hAnsi="Verdana"/>
                <w:sz w:val="20"/>
                <w:szCs w:val="20"/>
                <w:lang w:eastAsia="en-US"/>
              </w:rPr>
              <w:t>o.d</w:t>
            </w:r>
            <w:proofErr w:type="spellEnd"/>
            <w:r w:rsidRPr="00944276">
              <w:rPr>
                <w:rFonts w:ascii="Verdana" w:hAnsi="Verdana"/>
                <w:sz w:val="20"/>
                <w:szCs w:val="20"/>
                <w:lang w:eastAsia="en-US"/>
              </w:rPr>
              <w:t xml:space="preserve">., 250µm </w:t>
            </w:r>
            <w:proofErr w:type="spellStart"/>
            <w:r w:rsidRPr="00944276">
              <w:rPr>
                <w:rFonts w:ascii="Verdana" w:hAnsi="Verdana"/>
                <w:sz w:val="20"/>
                <w:szCs w:val="20"/>
                <w:lang w:eastAsia="en-US"/>
              </w:rPr>
              <w:t>i.d.</w:t>
            </w:r>
            <w:proofErr w:type="spellEnd"/>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MM LC Stick Ferrule 1.25mm</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PFP</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MM-FER2007C-1270</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127µm ID Bore</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MM LC Stick Ferrule 1.25 mm</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PFP</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MM-FER2007C-2300</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230 µm ID Bore</w:t>
            </w:r>
          </w:p>
        </w:tc>
      </w:tr>
      <w:tr w:rsidR="00B770F1" w:rsidRPr="00944276">
        <w:trPr>
          <w:trHeight w:val="209"/>
        </w:trPr>
        <w:tc>
          <w:tcPr>
            <w:tcW w:w="2798"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r w:rsidRPr="00944276">
              <w:rPr>
                <w:rFonts w:ascii="Verdana" w:hAnsi="Verdana"/>
                <w:sz w:val="20"/>
                <w:szCs w:val="20"/>
                <w:lang w:eastAsia="en-US"/>
              </w:rPr>
              <w:t>Heat-curable epoxy, hardener and resin</w:t>
            </w:r>
          </w:p>
        </w:tc>
        <w:tc>
          <w:tcPr>
            <w:tcW w:w="2211"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r w:rsidRPr="00944276">
              <w:rPr>
                <w:rFonts w:ascii="Verdana" w:hAnsi="Verdana"/>
                <w:sz w:val="20"/>
                <w:szCs w:val="20"/>
                <w:lang w:eastAsia="en-US"/>
              </w:rPr>
              <w:t>PFP</w:t>
            </w:r>
          </w:p>
        </w:tc>
        <w:tc>
          <w:tcPr>
            <w:tcW w:w="2468"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r w:rsidRPr="00944276">
              <w:rPr>
                <w:rFonts w:ascii="Verdana" w:hAnsi="Verdana"/>
                <w:sz w:val="20"/>
                <w:szCs w:val="20"/>
                <w:lang w:eastAsia="en-US"/>
              </w:rPr>
              <w:t>ET-353ND-16OZ</w:t>
            </w:r>
          </w:p>
        </w:tc>
        <w:tc>
          <w:tcPr>
            <w:tcW w:w="2234" w:type="dxa"/>
            <w:tcBorders>
              <w:top w:val="nil"/>
              <w:left w:val="nil"/>
              <w:bottom w:val="nil"/>
              <w:right w:val="nil"/>
            </w:tcBorders>
            <w:shd w:val="clear" w:color="auto" w:fill="auto"/>
            <w:vAlign w:val="bottom"/>
          </w:tcPr>
          <w:p w:rsidR="00B770F1" w:rsidRPr="00944276" w:rsidRDefault="00B770F1" w:rsidP="00944276">
            <w:pPr>
              <w:rPr>
                <w:rFonts w:ascii="Verdana" w:hAnsi="Verdana"/>
                <w:sz w:val="20"/>
                <w:szCs w:val="20"/>
                <w:lang w:eastAsia="en-US"/>
              </w:rPr>
            </w:pPr>
          </w:p>
        </w:tc>
      </w:tr>
      <w:tr w:rsidR="00942A91" w:rsidRPr="00944276">
        <w:trPr>
          <w:trHeight w:val="240"/>
        </w:trPr>
        <w:tc>
          <w:tcPr>
            <w:tcW w:w="2798" w:type="dxa"/>
            <w:tcBorders>
              <w:top w:val="nil"/>
              <w:left w:val="nil"/>
              <w:bottom w:val="nil"/>
              <w:right w:val="nil"/>
            </w:tcBorders>
            <w:shd w:val="clear" w:color="auto" w:fill="auto"/>
            <w:noWrap/>
            <w:vAlign w:val="bottom"/>
          </w:tcPr>
          <w:p w:rsidR="00942A91" w:rsidRPr="00944276" w:rsidRDefault="00942A91" w:rsidP="00944276">
            <w:pPr>
              <w:rPr>
                <w:rFonts w:ascii="Verdana" w:hAnsi="Verdana"/>
                <w:sz w:val="20"/>
                <w:szCs w:val="20"/>
                <w:lang w:eastAsia="en-US"/>
              </w:rPr>
            </w:pPr>
            <w:r w:rsidRPr="00944276">
              <w:rPr>
                <w:rFonts w:ascii="Verdana" w:hAnsi="Verdana"/>
                <w:sz w:val="20"/>
                <w:szCs w:val="20"/>
                <w:lang w:eastAsia="en-US"/>
              </w:rPr>
              <w:t>FC/PC and SC/PC Connector Polishing Disk</w:t>
            </w:r>
          </w:p>
        </w:tc>
        <w:tc>
          <w:tcPr>
            <w:tcW w:w="2211" w:type="dxa"/>
            <w:tcBorders>
              <w:top w:val="nil"/>
              <w:left w:val="nil"/>
              <w:right w:val="nil"/>
            </w:tcBorders>
            <w:shd w:val="clear" w:color="auto" w:fill="auto"/>
            <w:noWrap/>
            <w:vAlign w:val="bottom"/>
          </w:tcPr>
          <w:p w:rsidR="00942A91" w:rsidRPr="00944276" w:rsidRDefault="00942A91" w:rsidP="00944276">
            <w:pPr>
              <w:rPr>
                <w:rFonts w:ascii="Verdana" w:hAnsi="Verdana"/>
                <w:sz w:val="20"/>
                <w:szCs w:val="20"/>
                <w:lang w:eastAsia="en-US"/>
              </w:rPr>
            </w:pPr>
            <w:proofErr w:type="spellStart"/>
            <w:r>
              <w:rPr>
                <w:rFonts w:ascii="Verdana" w:hAnsi="Verdana"/>
                <w:sz w:val="20"/>
                <w:szCs w:val="20"/>
                <w:lang w:eastAsia="en-US"/>
              </w:rPr>
              <w:t>ThorL</w:t>
            </w:r>
            <w:r w:rsidRPr="00944276">
              <w:rPr>
                <w:rFonts w:ascii="Verdana" w:hAnsi="Verdana"/>
                <w:sz w:val="20"/>
                <w:szCs w:val="20"/>
                <w:lang w:eastAsia="en-US"/>
              </w:rPr>
              <w:t>abs</w:t>
            </w:r>
            <w:proofErr w:type="spellEnd"/>
          </w:p>
        </w:tc>
        <w:tc>
          <w:tcPr>
            <w:tcW w:w="2468" w:type="dxa"/>
            <w:tcBorders>
              <w:top w:val="nil"/>
              <w:left w:val="nil"/>
              <w:right w:val="nil"/>
            </w:tcBorders>
            <w:shd w:val="clear" w:color="auto" w:fill="auto"/>
            <w:noWrap/>
            <w:vAlign w:val="bottom"/>
          </w:tcPr>
          <w:p w:rsidR="00942A91" w:rsidRPr="00944276" w:rsidRDefault="00942A91" w:rsidP="00944276">
            <w:pPr>
              <w:rPr>
                <w:rFonts w:ascii="Verdana" w:hAnsi="Verdana"/>
                <w:sz w:val="20"/>
                <w:szCs w:val="20"/>
                <w:lang w:eastAsia="en-US"/>
              </w:rPr>
            </w:pPr>
            <w:r w:rsidRPr="00944276">
              <w:rPr>
                <w:rFonts w:ascii="Verdana" w:hAnsi="Verdana"/>
                <w:sz w:val="20"/>
                <w:szCs w:val="20"/>
                <w:lang w:eastAsia="en-US"/>
              </w:rPr>
              <w:t>D50-FC</w:t>
            </w:r>
          </w:p>
        </w:tc>
        <w:tc>
          <w:tcPr>
            <w:tcW w:w="2234" w:type="dxa"/>
            <w:tcBorders>
              <w:top w:val="nil"/>
              <w:left w:val="nil"/>
              <w:right w:val="nil"/>
            </w:tcBorders>
            <w:shd w:val="clear" w:color="auto" w:fill="auto"/>
            <w:noWrap/>
            <w:vAlign w:val="bottom"/>
          </w:tcPr>
          <w:p w:rsidR="00942A91" w:rsidRPr="00944276" w:rsidRDefault="00942A91" w:rsidP="00944276">
            <w:pPr>
              <w:rPr>
                <w:rFonts w:ascii="Verdana" w:hAnsi="Verdana"/>
                <w:sz w:val="20"/>
                <w:szCs w:val="20"/>
                <w:lang w:eastAsia="en-US"/>
              </w:rPr>
            </w:pPr>
            <w:r w:rsidRPr="00944276">
              <w:rPr>
                <w:rFonts w:ascii="Verdana" w:hAnsi="Verdana"/>
                <w:sz w:val="20"/>
                <w:szCs w:val="20"/>
                <w:lang w:eastAsia="en-US"/>
              </w:rPr>
              <w:t>For FC ferrules</w:t>
            </w:r>
          </w:p>
        </w:tc>
      </w:tr>
      <w:tr w:rsidR="00942A91" w:rsidRPr="00944276">
        <w:trPr>
          <w:trHeight w:val="240"/>
        </w:trPr>
        <w:tc>
          <w:tcPr>
            <w:tcW w:w="2798" w:type="dxa"/>
            <w:tcBorders>
              <w:top w:val="nil"/>
              <w:left w:val="nil"/>
              <w:bottom w:val="nil"/>
              <w:right w:val="nil"/>
            </w:tcBorders>
            <w:shd w:val="clear" w:color="auto" w:fill="auto"/>
            <w:noWrap/>
            <w:vAlign w:val="bottom"/>
          </w:tcPr>
          <w:p w:rsidR="00942A91" w:rsidRPr="00944276" w:rsidRDefault="00942A91" w:rsidP="00944276">
            <w:pPr>
              <w:rPr>
                <w:rFonts w:ascii="Verdana" w:hAnsi="Verdana"/>
                <w:sz w:val="20"/>
                <w:szCs w:val="20"/>
                <w:lang w:eastAsia="en-US"/>
              </w:rPr>
            </w:pPr>
            <w:ins w:id="413" w:author="Benjamin Arenkiel" w:date="2012-05-14T18:29:00Z">
              <w:r>
                <w:rPr>
                  <w:rFonts w:ascii="Verdana" w:hAnsi="Verdana"/>
                  <w:sz w:val="20"/>
                  <w:szCs w:val="20"/>
                  <w:lang w:eastAsia="en-US"/>
                </w:rPr>
                <w:t>Digital optical power and Energy Meter</w:t>
              </w:r>
            </w:ins>
          </w:p>
        </w:tc>
        <w:tc>
          <w:tcPr>
            <w:tcW w:w="2211" w:type="dxa"/>
            <w:tcBorders>
              <w:left w:val="nil"/>
              <w:bottom w:val="nil"/>
              <w:right w:val="nil"/>
            </w:tcBorders>
            <w:shd w:val="clear" w:color="auto" w:fill="auto"/>
            <w:noWrap/>
            <w:vAlign w:val="bottom"/>
          </w:tcPr>
          <w:p w:rsidR="00942A91" w:rsidRDefault="00942A91" w:rsidP="00944276">
            <w:pPr>
              <w:rPr>
                <w:rFonts w:ascii="Verdana" w:hAnsi="Verdana"/>
                <w:sz w:val="20"/>
                <w:szCs w:val="20"/>
                <w:lang w:eastAsia="en-US"/>
              </w:rPr>
            </w:pPr>
            <w:proofErr w:type="spellStart"/>
            <w:ins w:id="414" w:author="Benjamin Arenkiel" w:date="2012-05-14T18:29:00Z">
              <w:r>
                <w:rPr>
                  <w:rFonts w:ascii="Verdana" w:hAnsi="Verdana"/>
                  <w:sz w:val="20"/>
                  <w:szCs w:val="20"/>
                  <w:lang w:eastAsia="en-US"/>
                </w:rPr>
                <w:t>ThorLabs</w:t>
              </w:r>
            </w:ins>
            <w:proofErr w:type="spellEnd"/>
          </w:p>
        </w:tc>
        <w:tc>
          <w:tcPr>
            <w:tcW w:w="2468" w:type="dxa"/>
            <w:tcBorders>
              <w:left w:val="nil"/>
              <w:bottom w:val="nil"/>
              <w:right w:val="nil"/>
            </w:tcBorders>
            <w:shd w:val="clear" w:color="auto" w:fill="auto"/>
            <w:noWrap/>
            <w:vAlign w:val="bottom"/>
          </w:tcPr>
          <w:p w:rsidR="00942A91" w:rsidRPr="00944276" w:rsidRDefault="00942A91" w:rsidP="00944276">
            <w:pPr>
              <w:rPr>
                <w:rFonts w:ascii="Verdana" w:hAnsi="Verdana"/>
                <w:sz w:val="20"/>
                <w:szCs w:val="20"/>
                <w:lang w:eastAsia="en-US"/>
              </w:rPr>
            </w:pPr>
            <w:ins w:id="415" w:author="Benjamin Arenkiel" w:date="2012-05-14T18:29:00Z">
              <w:r>
                <w:rPr>
                  <w:rFonts w:ascii="Verdana" w:hAnsi="Verdana"/>
                  <w:sz w:val="20"/>
                  <w:szCs w:val="20"/>
                  <w:lang w:eastAsia="en-US"/>
                </w:rPr>
                <w:t>PM100D</w:t>
              </w:r>
            </w:ins>
          </w:p>
        </w:tc>
        <w:tc>
          <w:tcPr>
            <w:tcW w:w="2234" w:type="dxa"/>
            <w:tcBorders>
              <w:left w:val="nil"/>
              <w:bottom w:val="nil"/>
              <w:right w:val="nil"/>
            </w:tcBorders>
            <w:shd w:val="clear" w:color="auto" w:fill="auto"/>
            <w:noWrap/>
            <w:vAlign w:val="bottom"/>
          </w:tcPr>
          <w:p w:rsidR="00942A91" w:rsidRPr="00944276" w:rsidRDefault="00942A91" w:rsidP="00944276">
            <w:pPr>
              <w:rPr>
                <w:rFonts w:ascii="Verdana" w:hAnsi="Verdana"/>
                <w:sz w:val="20"/>
                <w:szCs w:val="20"/>
                <w:lang w:eastAsia="en-US"/>
              </w:rPr>
            </w:pPr>
            <w:ins w:id="416" w:author="Benjamin Arenkiel" w:date="2012-05-14T18:29:00Z">
              <w:r>
                <w:rPr>
                  <w:rFonts w:ascii="Verdana" w:hAnsi="Verdana"/>
                  <w:sz w:val="20"/>
                  <w:szCs w:val="20"/>
                  <w:lang w:eastAsia="en-US"/>
                </w:rPr>
                <w:t>Spectro</w:t>
              </w:r>
            </w:ins>
            <w:ins w:id="417" w:author="Benjamin Arenkiel" w:date="2012-05-14T18:30:00Z">
              <w:r>
                <w:rPr>
                  <w:rFonts w:ascii="Verdana" w:hAnsi="Verdana"/>
                  <w:sz w:val="20"/>
                  <w:szCs w:val="20"/>
                  <w:lang w:eastAsia="en-US"/>
                </w:rPr>
                <w:t>photo</w:t>
              </w:r>
            </w:ins>
            <w:ins w:id="418" w:author="Benjamin Arenkiel" w:date="2012-05-14T18:29:00Z">
              <w:r>
                <w:rPr>
                  <w:rFonts w:ascii="Verdana" w:hAnsi="Verdana"/>
                  <w:sz w:val="20"/>
                  <w:szCs w:val="20"/>
                  <w:lang w:eastAsia="en-US"/>
                </w:rPr>
                <w:t>meter</w:t>
              </w:r>
            </w:ins>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Polishing Pad</w:t>
            </w:r>
          </w:p>
        </w:tc>
        <w:tc>
          <w:tcPr>
            <w:tcW w:w="2211" w:type="dxa"/>
            <w:tcBorders>
              <w:top w:val="nil"/>
              <w:left w:val="nil"/>
              <w:bottom w:val="nil"/>
              <w:right w:val="nil"/>
            </w:tcBorders>
            <w:shd w:val="clear" w:color="auto" w:fill="auto"/>
            <w:noWrap/>
            <w:vAlign w:val="bottom"/>
          </w:tcPr>
          <w:p w:rsidR="00944276" w:rsidRPr="00944276" w:rsidRDefault="006C5BAD" w:rsidP="00944276">
            <w:pPr>
              <w:rPr>
                <w:rFonts w:ascii="Verdana" w:hAnsi="Verdana"/>
                <w:sz w:val="20"/>
                <w:szCs w:val="20"/>
                <w:lang w:eastAsia="en-US"/>
              </w:rPr>
            </w:pPr>
            <w:proofErr w:type="spellStart"/>
            <w:r>
              <w:rPr>
                <w:rFonts w:ascii="Verdana" w:hAnsi="Verdana"/>
                <w:sz w:val="20"/>
                <w:szCs w:val="20"/>
                <w:lang w:eastAsia="en-US"/>
              </w:rPr>
              <w:t>ThorL</w:t>
            </w:r>
            <w:r w:rsidR="00944276" w:rsidRPr="00944276">
              <w:rPr>
                <w:rFonts w:ascii="Verdana" w:hAnsi="Verdana"/>
                <w:sz w:val="20"/>
                <w:szCs w:val="20"/>
                <w:lang w:eastAsia="en-US"/>
              </w:rPr>
              <w:t>abs</w:t>
            </w:r>
            <w:proofErr w:type="spellEnd"/>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NRS913</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 xml:space="preserve">9 "x 13" 50 </w:t>
            </w:r>
            <w:proofErr w:type="spellStart"/>
            <w:r w:rsidRPr="00944276">
              <w:rPr>
                <w:rFonts w:ascii="Verdana" w:hAnsi="Verdana"/>
                <w:sz w:val="20"/>
                <w:szCs w:val="20"/>
                <w:lang w:eastAsia="en-US"/>
              </w:rPr>
              <w:t>Durometer</w:t>
            </w:r>
            <w:proofErr w:type="spellEnd"/>
          </w:p>
        </w:tc>
      </w:tr>
      <w:tr w:rsidR="00B770F1" w:rsidRPr="00944276">
        <w:trPr>
          <w:trHeight w:val="209"/>
        </w:trPr>
        <w:tc>
          <w:tcPr>
            <w:tcW w:w="2798"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r w:rsidRPr="00944276">
              <w:rPr>
                <w:rFonts w:ascii="Verdana" w:hAnsi="Verdana"/>
                <w:sz w:val="20"/>
                <w:szCs w:val="20"/>
                <w:lang w:eastAsia="en-US"/>
              </w:rPr>
              <w:t>Aluminum oxide Lapping (Polishing) Sheets: 0.3, 1, 3, 5 µm grits</w:t>
            </w:r>
          </w:p>
        </w:tc>
        <w:tc>
          <w:tcPr>
            <w:tcW w:w="2211" w:type="dxa"/>
            <w:tcBorders>
              <w:top w:val="nil"/>
              <w:left w:val="nil"/>
              <w:bottom w:val="nil"/>
              <w:right w:val="nil"/>
            </w:tcBorders>
            <w:shd w:val="clear" w:color="auto" w:fill="auto"/>
            <w:noWrap/>
            <w:vAlign w:val="bottom"/>
          </w:tcPr>
          <w:p w:rsidR="00B770F1" w:rsidRPr="00944276" w:rsidRDefault="006C5BAD" w:rsidP="00944276">
            <w:pPr>
              <w:rPr>
                <w:rFonts w:ascii="Verdana" w:hAnsi="Verdana"/>
                <w:sz w:val="20"/>
                <w:szCs w:val="20"/>
                <w:lang w:eastAsia="en-US"/>
              </w:rPr>
            </w:pPr>
            <w:proofErr w:type="spellStart"/>
            <w:r>
              <w:rPr>
                <w:rFonts w:ascii="Verdana" w:hAnsi="Verdana"/>
                <w:sz w:val="20"/>
                <w:szCs w:val="20"/>
                <w:lang w:eastAsia="en-US"/>
              </w:rPr>
              <w:t>ThorL</w:t>
            </w:r>
            <w:r w:rsidR="00B770F1" w:rsidRPr="00944276">
              <w:rPr>
                <w:rFonts w:ascii="Verdana" w:hAnsi="Verdana"/>
                <w:sz w:val="20"/>
                <w:szCs w:val="20"/>
                <w:lang w:eastAsia="en-US"/>
              </w:rPr>
              <w:t>abs</w:t>
            </w:r>
            <w:proofErr w:type="spellEnd"/>
          </w:p>
        </w:tc>
        <w:tc>
          <w:tcPr>
            <w:tcW w:w="2468"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r w:rsidRPr="00944276">
              <w:rPr>
                <w:rFonts w:ascii="Verdana" w:hAnsi="Verdana"/>
                <w:sz w:val="20"/>
                <w:szCs w:val="20"/>
                <w:lang w:eastAsia="en-US"/>
              </w:rPr>
              <w:t>LFG03P, LFG1P, LFG3P, LFG5P</w:t>
            </w:r>
          </w:p>
        </w:tc>
        <w:tc>
          <w:tcPr>
            <w:tcW w:w="2234" w:type="dxa"/>
            <w:tcBorders>
              <w:top w:val="nil"/>
              <w:left w:val="nil"/>
              <w:bottom w:val="nil"/>
              <w:right w:val="nil"/>
            </w:tcBorders>
            <w:shd w:val="clear" w:color="auto" w:fill="auto"/>
            <w:vAlign w:val="bottom"/>
          </w:tcPr>
          <w:p w:rsidR="00B770F1" w:rsidRPr="00944276" w:rsidRDefault="00B770F1"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Standard Hard Cladding Multimode Fiber</w:t>
            </w:r>
          </w:p>
        </w:tc>
        <w:tc>
          <w:tcPr>
            <w:tcW w:w="2211" w:type="dxa"/>
            <w:tcBorders>
              <w:top w:val="nil"/>
              <w:left w:val="nil"/>
              <w:bottom w:val="nil"/>
              <w:right w:val="nil"/>
            </w:tcBorders>
            <w:shd w:val="clear" w:color="auto" w:fill="auto"/>
            <w:noWrap/>
            <w:vAlign w:val="bottom"/>
          </w:tcPr>
          <w:p w:rsidR="00944276" w:rsidRPr="00944276" w:rsidRDefault="006C5BAD" w:rsidP="00944276">
            <w:pPr>
              <w:rPr>
                <w:rFonts w:ascii="Verdana" w:hAnsi="Verdana"/>
                <w:sz w:val="20"/>
                <w:szCs w:val="20"/>
                <w:lang w:eastAsia="en-US"/>
              </w:rPr>
            </w:pPr>
            <w:proofErr w:type="spellStart"/>
            <w:r>
              <w:rPr>
                <w:rFonts w:ascii="Verdana" w:hAnsi="Verdana"/>
                <w:sz w:val="20"/>
                <w:szCs w:val="20"/>
                <w:lang w:eastAsia="en-US"/>
              </w:rPr>
              <w:t>ThorL</w:t>
            </w:r>
            <w:r w:rsidR="00944276" w:rsidRPr="00944276">
              <w:rPr>
                <w:rFonts w:ascii="Verdana" w:hAnsi="Verdana"/>
                <w:sz w:val="20"/>
                <w:szCs w:val="20"/>
                <w:lang w:eastAsia="en-US"/>
              </w:rPr>
              <w:t>abs</w:t>
            </w:r>
            <w:proofErr w:type="spellEnd"/>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BFL37-200</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Low OH, 200µm Core, 0.37 NA</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Fiber Stripping Tool</w:t>
            </w:r>
          </w:p>
        </w:tc>
        <w:tc>
          <w:tcPr>
            <w:tcW w:w="2211" w:type="dxa"/>
            <w:tcBorders>
              <w:top w:val="nil"/>
              <w:left w:val="nil"/>
              <w:bottom w:val="nil"/>
              <w:right w:val="nil"/>
            </w:tcBorders>
            <w:shd w:val="clear" w:color="auto" w:fill="auto"/>
            <w:noWrap/>
            <w:vAlign w:val="bottom"/>
          </w:tcPr>
          <w:p w:rsidR="00944276" w:rsidRPr="00944276" w:rsidRDefault="006C5BAD" w:rsidP="00944276">
            <w:pPr>
              <w:rPr>
                <w:rFonts w:ascii="Verdana" w:hAnsi="Verdana"/>
                <w:sz w:val="20"/>
                <w:szCs w:val="20"/>
                <w:lang w:eastAsia="en-US"/>
              </w:rPr>
            </w:pPr>
            <w:proofErr w:type="spellStart"/>
            <w:r>
              <w:rPr>
                <w:rFonts w:ascii="Verdana" w:hAnsi="Verdana"/>
                <w:sz w:val="20"/>
                <w:szCs w:val="20"/>
                <w:lang w:eastAsia="en-US"/>
              </w:rPr>
              <w:t>ThorL</w:t>
            </w:r>
            <w:r w:rsidR="00944276" w:rsidRPr="00944276">
              <w:rPr>
                <w:rFonts w:ascii="Verdana" w:hAnsi="Verdana"/>
                <w:sz w:val="20"/>
                <w:szCs w:val="20"/>
                <w:lang w:eastAsia="en-US"/>
              </w:rPr>
              <w:t>abs</w:t>
            </w:r>
            <w:proofErr w:type="spellEnd"/>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T10S13</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Clad/Coat: 200µm / 300µm</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SILICA/SILICA Optical Fiber</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roofErr w:type="spellStart"/>
            <w:r w:rsidRPr="00944276">
              <w:rPr>
                <w:rFonts w:ascii="Verdana" w:hAnsi="Verdana"/>
                <w:sz w:val="20"/>
                <w:szCs w:val="20"/>
                <w:lang w:eastAsia="en-US"/>
              </w:rPr>
              <w:t>Polymicro</w:t>
            </w:r>
            <w:proofErr w:type="spellEnd"/>
            <w:r w:rsidRPr="00944276">
              <w:rPr>
                <w:rFonts w:ascii="Verdana" w:hAnsi="Verdana"/>
                <w:sz w:val="20"/>
                <w:szCs w:val="20"/>
                <w:lang w:eastAsia="en-US"/>
              </w:rPr>
              <w:t xml:space="preserve"> Technologies</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FVP100110125</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High -OH, UV Enhanced, 0.22 NA</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 xml:space="preserve">1x1 </w:t>
            </w:r>
            <w:proofErr w:type="spellStart"/>
            <w:r w:rsidRPr="00944276">
              <w:rPr>
                <w:rFonts w:ascii="Verdana" w:hAnsi="Verdana"/>
                <w:sz w:val="20"/>
                <w:szCs w:val="20"/>
                <w:lang w:eastAsia="en-US"/>
              </w:rPr>
              <w:t>Fiberoptic</w:t>
            </w:r>
            <w:proofErr w:type="spellEnd"/>
            <w:r w:rsidRPr="00944276">
              <w:rPr>
                <w:rFonts w:ascii="Verdana" w:hAnsi="Verdana"/>
                <w:sz w:val="20"/>
                <w:szCs w:val="20"/>
                <w:lang w:eastAsia="en-US"/>
              </w:rPr>
              <w:t xml:space="preserve"> Rotary Join</w:t>
            </w:r>
            <w:r w:rsidR="00C25BAA">
              <w:rPr>
                <w:rFonts w:ascii="Verdana" w:hAnsi="Verdana"/>
                <w:sz w:val="20"/>
                <w:szCs w:val="20"/>
                <w:lang w:eastAsia="en-US"/>
              </w:rPr>
              <w:t>t</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roofErr w:type="spellStart"/>
            <w:proofErr w:type="gramStart"/>
            <w:r w:rsidRPr="00944276">
              <w:rPr>
                <w:rFonts w:ascii="Verdana" w:hAnsi="Verdana"/>
                <w:sz w:val="20"/>
                <w:szCs w:val="20"/>
                <w:lang w:eastAsia="en-US"/>
              </w:rPr>
              <w:t>doric</w:t>
            </w:r>
            <w:proofErr w:type="spellEnd"/>
            <w:proofErr w:type="gramEnd"/>
            <w:r w:rsidRPr="00944276">
              <w:rPr>
                <w:rFonts w:ascii="Verdana" w:hAnsi="Verdana"/>
                <w:sz w:val="20"/>
                <w:szCs w:val="20"/>
                <w:lang w:eastAsia="en-US"/>
              </w:rPr>
              <w:t xml:space="preserve"> lenses</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FRJ_FC-FC</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r w:rsidR="00B770F1" w:rsidRPr="00944276">
        <w:trPr>
          <w:trHeight w:val="209"/>
        </w:trPr>
        <w:tc>
          <w:tcPr>
            <w:tcW w:w="2798"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r w:rsidRPr="00944276">
              <w:rPr>
                <w:rFonts w:ascii="Verdana" w:hAnsi="Verdana"/>
                <w:sz w:val="20"/>
                <w:szCs w:val="20"/>
                <w:lang w:eastAsia="en-US"/>
              </w:rPr>
              <w:t xml:space="preserve">Mono </w:t>
            </w:r>
            <w:proofErr w:type="spellStart"/>
            <w:r w:rsidRPr="00944276">
              <w:rPr>
                <w:rFonts w:ascii="Verdana" w:hAnsi="Verdana"/>
                <w:sz w:val="20"/>
                <w:szCs w:val="20"/>
                <w:lang w:eastAsia="en-US"/>
              </w:rPr>
              <w:t>Fiberoptic</w:t>
            </w:r>
            <w:proofErr w:type="spellEnd"/>
            <w:r w:rsidRPr="00944276">
              <w:rPr>
                <w:rFonts w:ascii="Verdana" w:hAnsi="Verdana"/>
                <w:sz w:val="20"/>
                <w:szCs w:val="20"/>
                <w:lang w:eastAsia="en-US"/>
              </w:rPr>
              <w:t xml:space="preserve"> </w:t>
            </w:r>
            <w:proofErr w:type="spellStart"/>
            <w:r w:rsidRPr="00944276">
              <w:rPr>
                <w:rFonts w:ascii="Verdana" w:hAnsi="Verdana"/>
                <w:sz w:val="20"/>
                <w:szCs w:val="20"/>
                <w:lang w:eastAsia="en-US"/>
              </w:rPr>
              <w:t>Patchcord</w:t>
            </w:r>
            <w:proofErr w:type="spellEnd"/>
          </w:p>
        </w:tc>
        <w:tc>
          <w:tcPr>
            <w:tcW w:w="2211"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proofErr w:type="spellStart"/>
            <w:proofErr w:type="gramStart"/>
            <w:r w:rsidRPr="00944276">
              <w:rPr>
                <w:rFonts w:ascii="Verdana" w:hAnsi="Verdana"/>
                <w:sz w:val="20"/>
                <w:szCs w:val="20"/>
                <w:lang w:eastAsia="en-US"/>
              </w:rPr>
              <w:t>doric</w:t>
            </w:r>
            <w:proofErr w:type="spellEnd"/>
            <w:proofErr w:type="gramEnd"/>
            <w:r w:rsidRPr="00944276">
              <w:rPr>
                <w:rFonts w:ascii="Verdana" w:hAnsi="Verdana"/>
                <w:sz w:val="20"/>
                <w:szCs w:val="20"/>
                <w:lang w:eastAsia="en-US"/>
              </w:rPr>
              <w:t xml:space="preserve"> lenses</w:t>
            </w:r>
          </w:p>
        </w:tc>
        <w:tc>
          <w:tcPr>
            <w:tcW w:w="2468"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r w:rsidRPr="00944276">
              <w:rPr>
                <w:rFonts w:ascii="Verdana" w:hAnsi="Verdana"/>
                <w:sz w:val="20"/>
                <w:szCs w:val="20"/>
                <w:lang w:eastAsia="en-US"/>
              </w:rPr>
              <w:t>MFP_200/230/900-0.37_2m_FC-FC</w:t>
            </w:r>
          </w:p>
        </w:tc>
        <w:tc>
          <w:tcPr>
            <w:tcW w:w="2234" w:type="dxa"/>
            <w:tcBorders>
              <w:top w:val="nil"/>
              <w:left w:val="nil"/>
              <w:bottom w:val="nil"/>
              <w:right w:val="nil"/>
            </w:tcBorders>
            <w:shd w:val="clear" w:color="auto" w:fill="auto"/>
            <w:vAlign w:val="bottom"/>
          </w:tcPr>
          <w:p w:rsidR="00B770F1" w:rsidRPr="00944276" w:rsidRDefault="00B770F1"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Heat shrink tubing, 1/8 inch</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Allied Electronics</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689-0267</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Heat gun</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Allied Electronics</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972-6966</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250W; 750-800°F</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Cotton tipped applicators</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Puritan Medical Products Company</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806-WC</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roofErr w:type="spellStart"/>
            <w:r w:rsidRPr="00944276">
              <w:rPr>
                <w:rFonts w:ascii="Verdana" w:hAnsi="Verdana"/>
                <w:sz w:val="20"/>
                <w:szCs w:val="20"/>
                <w:lang w:eastAsia="en-US"/>
              </w:rPr>
              <w:t>VetBond</w:t>
            </w:r>
            <w:proofErr w:type="spellEnd"/>
            <w:r w:rsidRPr="00944276">
              <w:rPr>
                <w:rFonts w:ascii="Verdana" w:hAnsi="Verdana"/>
                <w:sz w:val="20"/>
                <w:szCs w:val="20"/>
                <w:lang w:eastAsia="en-US"/>
              </w:rPr>
              <w:t xml:space="preserve"> tissue adhesive</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Fischer Scientific</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19-027136</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r w:rsidR="00B770F1" w:rsidRPr="00944276">
        <w:trPr>
          <w:trHeight w:val="209"/>
        </w:trPr>
        <w:tc>
          <w:tcPr>
            <w:tcW w:w="2798"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r w:rsidRPr="00944276">
              <w:rPr>
                <w:rFonts w:ascii="Verdana" w:hAnsi="Verdana"/>
                <w:sz w:val="20"/>
                <w:szCs w:val="20"/>
                <w:lang w:eastAsia="en-US"/>
              </w:rPr>
              <w:t>Flash denture base acrylic</w:t>
            </w:r>
          </w:p>
        </w:tc>
        <w:tc>
          <w:tcPr>
            <w:tcW w:w="2211"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r w:rsidRPr="00944276">
              <w:rPr>
                <w:rFonts w:ascii="Verdana" w:hAnsi="Verdana"/>
                <w:sz w:val="20"/>
                <w:szCs w:val="20"/>
                <w:lang w:eastAsia="en-US"/>
              </w:rPr>
              <w:t xml:space="preserve">Yates </w:t>
            </w:r>
            <w:proofErr w:type="spellStart"/>
            <w:r w:rsidRPr="00944276">
              <w:rPr>
                <w:rFonts w:ascii="Verdana" w:hAnsi="Verdana"/>
                <w:sz w:val="20"/>
                <w:szCs w:val="20"/>
                <w:lang w:eastAsia="en-US"/>
              </w:rPr>
              <w:t>Motloid</w:t>
            </w:r>
            <w:proofErr w:type="spellEnd"/>
          </w:p>
        </w:tc>
        <w:tc>
          <w:tcPr>
            <w:tcW w:w="2468" w:type="dxa"/>
            <w:tcBorders>
              <w:top w:val="nil"/>
              <w:left w:val="nil"/>
              <w:bottom w:val="nil"/>
              <w:right w:val="nil"/>
            </w:tcBorders>
            <w:shd w:val="clear" w:color="auto" w:fill="auto"/>
            <w:noWrap/>
            <w:vAlign w:val="bottom"/>
          </w:tcPr>
          <w:p w:rsidR="00B770F1" w:rsidRPr="00944276" w:rsidRDefault="00B770F1" w:rsidP="00944276">
            <w:pPr>
              <w:rPr>
                <w:rFonts w:ascii="Verdana" w:hAnsi="Verdana"/>
                <w:sz w:val="20"/>
                <w:szCs w:val="20"/>
                <w:lang w:eastAsia="en-US"/>
              </w:rPr>
            </w:pPr>
            <w:proofErr w:type="spellStart"/>
            <w:r w:rsidRPr="00944276">
              <w:rPr>
                <w:rFonts w:ascii="Verdana" w:hAnsi="Verdana"/>
                <w:sz w:val="20"/>
                <w:szCs w:val="20"/>
                <w:lang w:eastAsia="en-US"/>
              </w:rPr>
              <w:t>ColdPourPowder+Liq</w:t>
            </w:r>
            <w:proofErr w:type="spellEnd"/>
          </w:p>
        </w:tc>
        <w:tc>
          <w:tcPr>
            <w:tcW w:w="2234" w:type="dxa"/>
            <w:tcBorders>
              <w:top w:val="nil"/>
              <w:left w:val="nil"/>
              <w:bottom w:val="nil"/>
              <w:right w:val="nil"/>
            </w:tcBorders>
            <w:shd w:val="clear" w:color="auto" w:fill="auto"/>
            <w:vAlign w:val="bottom"/>
          </w:tcPr>
          <w:p w:rsidR="00B770F1" w:rsidRPr="00944276" w:rsidRDefault="00B770F1"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BONN Miniature Iris Scissors</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 xml:space="preserve">Integra </w:t>
            </w:r>
            <w:proofErr w:type="spellStart"/>
            <w:r w:rsidRPr="00944276">
              <w:rPr>
                <w:rFonts w:ascii="Verdana" w:hAnsi="Verdana"/>
                <w:sz w:val="20"/>
                <w:szCs w:val="20"/>
                <w:lang w:eastAsia="en-US"/>
              </w:rPr>
              <w:t>Miltex</w:t>
            </w:r>
            <w:proofErr w:type="spellEnd"/>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18-1392</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3-1/2" (8.9cm), straight, 15mm blades</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Johns Hopkins Bulldog Clamp</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 xml:space="preserve">Integra </w:t>
            </w:r>
            <w:proofErr w:type="spellStart"/>
            <w:r w:rsidRPr="00944276">
              <w:rPr>
                <w:rFonts w:ascii="Verdana" w:hAnsi="Verdana"/>
                <w:sz w:val="20"/>
                <w:szCs w:val="20"/>
                <w:lang w:eastAsia="en-US"/>
              </w:rPr>
              <w:t>Miltex</w:t>
            </w:r>
            <w:proofErr w:type="spellEnd"/>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7-290</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 xml:space="preserve">1-1/2" (3.8cm), curved </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MEGA-Torque Electric Lab Motor</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Vector</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EL-S</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Panther Burs-Ball #1</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Clarkson Laboratory</w:t>
            </w:r>
          </w:p>
        </w:tc>
        <w:tc>
          <w:tcPr>
            <w:tcW w:w="2468" w:type="dxa"/>
            <w:tcBorders>
              <w:top w:val="nil"/>
              <w:left w:val="nil"/>
              <w:bottom w:val="nil"/>
              <w:right w:val="nil"/>
            </w:tcBorders>
            <w:shd w:val="clear" w:color="auto" w:fill="auto"/>
            <w:noWrap/>
            <w:vAlign w:val="bottom"/>
          </w:tcPr>
          <w:p w:rsidR="00944276" w:rsidRPr="00944276" w:rsidRDefault="00944276" w:rsidP="00944276">
            <w:pPr>
              <w:jc w:val="right"/>
              <w:rPr>
                <w:rFonts w:ascii="Verdana" w:hAnsi="Verdana"/>
                <w:sz w:val="20"/>
                <w:szCs w:val="20"/>
                <w:lang w:eastAsia="en-US"/>
              </w:rPr>
            </w:pPr>
            <w:r w:rsidRPr="00944276">
              <w:rPr>
                <w:rFonts w:ascii="Verdana" w:hAnsi="Verdana"/>
                <w:sz w:val="20"/>
                <w:szCs w:val="20"/>
                <w:lang w:eastAsia="en-US"/>
              </w:rPr>
              <w:t>77.1006</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Violet Blue Laser System</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roofErr w:type="spellStart"/>
            <w:r w:rsidRPr="00944276">
              <w:rPr>
                <w:rFonts w:ascii="Verdana" w:hAnsi="Verdana"/>
                <w:sz w:val="20"/>
                <w:szCs w:val="20"/>
                <w:lang w:eastAsia="en-US"/>
              </w:rPr>
              <w:t>CrystaLaser</w:t>
            </w:r>
            <w:proofErr w:type="spellEnd"/>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CK473-050-O</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Wavelength: 473 nm</w:t>
            </w: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Laser Power Supply</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roofErr w:type="spellStart"/>
            <w:r w:rsidRPr="00944276">
              <w:rPr>
                <w:rFonts w:ascii="Verdana" w:hAnsi="Verdana"/>
                <w:sz w:val="20"/>
                <w:szCs w:val="20"/>
                <w:lang w:eastAsia="en-US"/>
              </w:rPr>
              <w:t>CrystaLaser</w:t>
            </w:r>
            <w:proofErr w:type="spellEnd"/>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CL-2005</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Dumont #2 Laminectomy Forceps</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Fine Science Tools</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11223-20</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Probe</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Fine Science Tools</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10140-02</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5" Straight Hemostat</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roofErr w:type="spellStart"/>
            <w:r w:rsidRPr="00944276">
              <w:rPr>
                <w:rFonts w:ascii="Verdana" w:hAnsi="Verdana"/>
                <w:sz w:val="20"/>
                <w:szCs w:val="20"/>
                <w:lang w:eastAsia="en-US"/>
              </w:rPr>
              <w:t>Excelta</w:t>
            </w:r>
            <w:proofErr w:type="spellEnd"/>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35-PH</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r w:rsidR="00944276" w:rsidRPr="00944276">
        <w:trPr>
          <w:trHeight w:val="209"/>
        </w:trPr>
        <w:tc>
          <w:tcPr>
            <w:tcW w:w="2798" w:type="dxa"/>
            <w:tcBorders>
              <w:top w:val="nil"/>
              <w:left w:val="nil"/>
              <w:bottom w:val="nil"/>
              <w:right w:val="nil"/>
            </w:tcBorders>
            <w:shd w:val="clear" w:color="auto" w:fill="auto"/>
            <w:noWrap/>
            <w:vAlign w:val="bottom"/>
          </w:tcPr>
          <w:p w:rsidR="00942A91" w:rsidRPr="00944276" w:rsidRDefault="00944276" w:rsidP="00944276">
            <w:pPr>
              <w:rPr>
                <w:rFonts w:ascii="Verdana" w:hAnsi="Verdana"/>
                <w:sz w:val="20"/>
                <w:szCs w:val="20"/>
                <w:lang w:eastAsia="en-US"/>
              </w:rPr>
            </w:pPr>
            <w:r w:rsidRPr="00944276">
              <w:rPr>
                <w:rFonts w:ascii="Verdana" w:hAnsi="Verdana"/>
                <w:sz w:val="20"/>
                <w:szCs w:val="20"/>
                <w:lang w:eastAsia="en-US"/>
              </w:rPr>
              <w:t>Vise with weighted base</w:t>
            </w:r>
          </w:p>
        </w:tc>
        <w:tc>
          <w:tcPr>
            <w:tcW w:w="2211"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roofErr w:type="spellStart"/>
            <w:r w:rsidRPr="00944276">
              <w:rPr>
                <w:rFonts w:ascii="Verdana" w:hAnsi="Verdana"/>
                <w:sz w:val="20"/>
                <w:szCs w:val="20"/>
                <w:lang w:eastAsia="en-US"/>
              </w:rPr>
              <w:t>Altex</w:t>
            </w:r>
            <w:proofErr w:type="spellEnd"/>
            <w:r w:rsidRPr="00944276">
              <w:rPr>
                <w:rFonts w:ascii="Verdana" w:hAnsi="Verdana"/>
                <w:sz w:val="20"/>
                <w:szCs w:val="20"/>
                <w:lang w:eastAsia="en-US"/>
              </w:rPr>
              <w:t xml:space="preserve"> Electronics</w:t>
            </w:r>
          </w:p>
        </w:tc>
        <w:tc>
          <w:tcPr>
            <w:tcW w:w="2468"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r w:rsidRPr="00944276">
              <w:rPr>
                <w:rFonts w:ascii="Verdana" w:hAnsi="Verdana"/>
                <w:sz w:val="20"/>
                <w:szCs w:val="20"/>
                <w:lang w:eastAsia="en-US"/>
              </w:rPr>
              <w:t>PAN381</w:t>
            </w:r>
          </w:p>
        </w:tc>
        <w:tc>
          <w:tcPr>
            <w:tcW w:w="2234" w:type="dxa"/>
            <w:tcBorders>
              <w:top w:val="nil"/>
              <w:left w:val="nil"/>
              <w:bottom w:val="nil"/>
              <w:right w:val="nil"/>
            </w:tcBorders>
            <w:shd w:val="clear" w:color="auto" w:fill="auto"/>
            <w:noWrap/>
            <w:vAlign w:val="bottom"/>
          </w:tcPr>
          <w:p w:rsidR="00944276" w:rsidRPr="00944276" w:rsidRDefault="00944276" w:rsidP="00944276">
            <w:pPr>
              <w:rPr>
                <w:rFonts w:ascii="Verdana" w:hAnsi="Verdana"/>
                <w:sz w:val="20"/>
                <w:szCs w:val="20"/>
                <w:lang w:eastAsia="en-US"/>
              </w:rPr>
            </w:pPr>
          </w:p>
        </w:tc>
      </w:tr>
    </w:tbl>
    <w:p w:rsidR="00CB1E3C" w:rsidRDefault="00CB1E3C" w:rsidP="000F434B">
      <w:pPr>
        <w:rPr>
          <w:rFonts w:ascii="Arial" w:hAnsi="Arial" w:cs="Arial"/>
          <w:b/>
          <w:sz w:val="22"/>
          <w:szCs w:val="22"/>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E661BC">
      <w:pPr>
        <w:rPr>
          <w:rFonts w:ascii="Arial" w:hAnsi="Arial" w:cs="Arial"/>
          <w:sz w:val="22"/>
          <w:szCs w:val="22"/>
        </w:rPr>
      </w:pPr>
    </w:p>
    <w:p w:rsidR="00E661BC" w:rsidRDefault="00E661BC" w:rsidP="00E661BC">
      <w:pPr>
        <w:rPr>
          <w:rFonts w:ascii="Arial" w:hAnsi="Arial" w:cs="Arial"/>
          <w:sz w:val="22"/>
          <w:szCs w:val="22"/>
        </w:rPr>
      </w:pPr>
      <w:r>
        <w:rPr>
          <w:rFonts w:ascii="Arial" w:hAnsi="Arial" w:cs="Arial"/>
          <w:b/>
          <w:sz w:val="22"/>
          <w:szCs w:val="22"/>
          <w:u w:val="single"/>
        </w:rPr>
        <w:t>Acknowledgements</w:t>
      </w:r>
    </w:p>
    <w:p w:rsidR="00E661BC" w:rsidRDefault="00E661BC" w:rsidP="00E661BC">
      <w:pPr>
        <w:rPr>
          <w:rFonts w:ascii="Arial" w:hAnsi="Arial" w:cs="Arial"/>
          <w:sz w:val="22"/>
          <w:szCs w:val="22"/>
        </w:rPr>
      </w:pPr>
    </w:p>
    <w:p w:rsidR="00E661BC" w:rsidRDefault="00E661BC" w:rsidP="00E661BC">
      <w:pPr>
        <w:spacing w:line="480" w:lineRule="auto"/>
        <w:rPr>
          <w:rFonts w:ascii="Arial" w:hAnsi="Arial" w:cs="Arial"/>
          <w:sz w:val="22"/>
          <w:szCs w:val="22"/>
        </w:rPr>
      </w:pPr>
      <w:r>
        <w:rPr>
          <w:rFonts w:ascii="Arial" w:hAnsi="Arial" w:cs="Arial"/>
          <w:sz w:val="22"/>
          <w:szCs w:val="22"/>
        </w:rPr>
        <w:t>We would like to acknowledge that this technique was originally described by Sparta et al., 2012 and has been easily adapted for use in our lab.</w:t>
      </w:r>
      <w:ins w:id="419" w:author="Benjamin Arenkiel" w:date="2012-05-17T05:43:00Z">
        <w:r w:rsidR="00E56518">
          <w:rPr>
            <w:rFonts w:ascii="Arial" w:hAnsi="Arial" w:cs="Arial"/>
            <w:sz w:val="22"/>
            <w:szCs w:val="22"/>
          </w:rPr>
          <w:t xml:space="preserve">  </w:t>
        </w:r>
        <w:bookmarkStart w:id="420" w:name="_GoBack"/>
        <w:bookmarkEnd w:id="420"/>
        <w:r w:rsidR="00E56518" w:rsidRPr="0049295D">
          <w:rPr>
            <w:rFonts w:ascii="Arial" w:hAnsi="Arial" w:cs="Arial"/>
            <w:sz w:val="22"/>
            <w:szCs w:val="22"/>
            <w:highlight w:val="yellow"/>
            <w:rPrChange w:id="421" w:author="Benjamin Arenkiel" w:date="2012-05-17T06:03:00Z">
              <w:rPr>
                <w:rFonts w:ascii="Arial" w:hAnsi="Arial" w:cs="Arial"/>
                <w:sz w:val="22"/>
                <w:szCs w:val="22"/>
              </w:rPr>
            </w:rPrChange>
          </w:rPr>
          <w:t xml:space="preserve">This work was funded trough the McNair Foundation, and NIH grants </w:t>
        </w:r>
      </w:ins>
      <w:ins w:id="422" w:author="Benjamin Arenkiel" w:date="2012-05-17T05:45:00Z">
        <w:r w:rsidR="00482B57" w:rsidRPr="0049295D">
          <w:rPr>
            <w:rFonts w:ascii="Arial" w:hAnsi="Arial" w:cs="Arial"/>
            <w:sz w:val="22"/>
            <w:szCs w:val="22"/>
            <w:highlight w:val="yellow"/>
            <w:rPrChange w:id="423" w:author="Benjamin Arenkiel" w:date="2012-05-17T06:03:00Z">
              <w:rPr>
                <w:rFonts w:ascii="Arial" w:hAnsi="Arial" w:cs="Arial"/>
                <w:sz w:val="22"/>
                <w:szCs w:val="22"/>
              </w:rPr>
            </w:rPrChange>
          </w:rPr>
          <w:t xml:space="preserve">R00NS064171 and R01NS078294 </w:t>
        </w:r>
      </w:ins>
      <w:ins w:id="424" w:author="Benjamin Arenkiel" w:date="2012-05-17T05:43:00Z">
        <w:r w:rsidR="00E56518" w:rsidRPr="0049295D">
          <w:rPr>
            <w:rFonts w:ascii="Arial" w:hAnsi="Arial" w:cs="Arial"/>
            <w:sz w:val="22"/>
            <w:szCs w:val="22"/>
            <w:highlight w:val="yellow"/>
            <w:rPrChange w:id="425" w:author="Benjamin Arenkiel" w:date="2012-05-17T06:03:00Z">
              <w:rPr>
                <w:rFonts w:ascii="Arial" w:hAnsi="Arial" w:cs="Arial"/>
                <w:sz w:val="22"/>
                <w:szCs w:val="22"/>
              </w:rPr>
            </w:rPrChange>
          </w:rPr>
          <w:t>to B.R.A</w:t>
        </w:r>
      </w:ins>
      <w:ins w:id="426" w:author="Benjamin Arenkiel" w:date="2012-05-17T05:45:00Z">
        <w:r w:rsidR="00482B57" w:rsidRPr="0049295D">
          <w:rPr>
            <w:rFonts w:ascii="Arial" w:hAnsi="Arial" w:cs="Arial"/>
            <w:sz w:val="22"/>
            <w:szCs w:val="22"/>
            <w:highlight w:val="yellow"/>
            <w:rPrChange w:id="427" w:author="Benjamin Arenkiel" w:date="2012-05-17T06:03:00Z">
              <w:rPr>
                <w:rFonts w:ascii="Arial" w:hAnsi="Arial" w:cs="Arial"/>
                <w:sz w:val="22"/>
                <w:szCs w:val="22"/>
              </w:rPr>
            </w:rPrChange>
          </w:rPr>
          <w:t>.</w:t>
        </w:r>
      </w:ins>
      <w:del w:id="428" w:author="Benjamin Arenkiel" w:date="2012-05-17T05:45:00Z">
        <w:r w:rsidDel="00482B57">
          <w:rPr>
            <w:rFonts w:ascii="Arial" w:hAnsi="Arial" w:cs="Arial"/>
            <w:sz w:val="22"/>
            <w:szCs w:val="22"/>
          </w:rPr>
          <w:delText xml:space="preserve"> </w:delText>
        </w:r>
      </w:del>
    </w:p>
    <w:p w:rsidR="00E661BC" w:rsidRDefault="00E661BC" w:rsidP="00E661BC">
      <w:pPr>
        <w:spacing w:line="480" w:lineRule="auto"/>
        <w:rPr>
          <w:rFonts w:ascii="Arial" w:hAnsi="Arial" w:cs="Arial"/>
          <w:sz w:val="22"/>
          <w:szCs w:val="22"/>
        </w:rPr>
      </w:pPr>
    </w:p>
    <w:p w:rsidR="00E661BC" w:rsidRDefault="00E661BC" w:rsidP="00E661BC">
      <w:pPr>
        <w:spacing w:line="480" w:lineRule="auto"/>
        <w:rPr>
          <w:rFonts w:ascii="Arial" w:hAnsi="Arial" w:cs="Arial"/>
          <w:sz w:val="22"/>
          <w:szCs w:val="22"/>
        </w:rPr>
      </w:pPr>
      <w:r>
        <w:rPr>
          <w:rFonts w:ascii="Arial" w:hAnsi="Arial" w:cs="Arial"/>
          <w:b/>
          <w:sz w:val="22"/>
          <w:szCs w:val="22"/>
          <w:u w:val="single"/>
        </w:rPr>
        <w:t>Disclosures</w:t>
      </w:r>
    </w:p>
    <w:p w:rsidR="00E661BC" w:rsidRDefault="00E661BC" w:rsidP="00E661BC">
      <w:pPr>
        <w:spacing w:line="480" w:lineRule="auto"/>
        <w:rPr>
          <w:rFonts w:ascii="Arial" w:hAnsi="Arial" w:cs="Arial"/>
          <w:sz w:val="22"/>
          <w:szCs w:val="22"/>
        </w:rPr>
      </w:pPr>
      <w:r>
        <w:rPr>
          <w:rFonts w:ascii="Arial" w:hAnsi="Arial" w:cs="Arial"/>
          <w:sz w:val="22"/>
          <w:szCs w:val="22"/>
        </w:rPr>
        <w:t>We have no official disclosures.</w:t>
      </w: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E661BC" w:rsidRDefault="00E661BC" w:rsidP="000F434B">
      <w:pPr>
        <w:rPr>
          <w:rFonts w:ascii="Arial" w:hAnsi="Arial" w:cs="Arial"/>
          <w:b/>
          <w:sz w:val="22"/>
          <w:szCs w:val="22"/>
          <w:u w:val="single"/>
        </w:rPr>
      </w:pPr>
    </w:p>
    <w:p w:rsidR="00CB1E3C" w:rsidRDefault="00CB1E3C" w:rsidP="000F434B">
      <w:pPr>
        <w:rPr>
          <w:rFonts w:ascii="Arial" w:hAnsi="Arial" w:cs="Arial"/>
          <w:sz w:val="22"/>
          <w:szCs w:val="22"/>
        </w:rPr>
      </w:pPr>
      <w:r>
        <w:rPr>
          <w:rFonts w:ascii="Arial" w:hAnsi="Arial" w:cs="Arial"/>
          <w:b/>
          <w:sz w:val="22"/>
          <w:szCs w:val="22"/>
          <w:u w:val="single"/>
        </w:rPr>
        <w:t>References</w:t>
      </w:r>
    </w:p>
    <w:p w:rsidR="003F69ED" w:rsidRDefault="003F69ED" w:rsidP="003F69ED">
      <w:pPr>
        <w:rPr>
          <w:rFonts w:ascii="Arial" w:hAnsi="Arial" w:cs="Arial"/>
          <w:sz w:val="22"/>
          <w:szCs w:val="22"/>
        </w:rPr>
      </w:pPr>
    </w:p>
    <w:p w:rsidR="00845BEC" w:rsidRPr="008D7D5D" w:rsidRDefault="003F69ED" w:rsidP="008D7D5D">
      <w:pPr>
        <w:pStyle w:val="ListParagraph"/>
        <w:numPr>
          <w:ilvl w:val="0"/>
          <w:numId w:val="6"/>
        </w:numPr>
        <w:rPr>
          <w:rFonts w:ascii="Arial" w:hAnsi="Arial" w:cs="Arial"/>
          <w:sz w:val="22"/>
          <w:szCs w:val="22"/>
        </w:rPr>
      </w:pPr>
      <w:r w:rsidRPr="008D7D5D">
        <w:rPr>
          <w:rFonts w:ascii="Arial" w:hAnsi="Arial" w:cs="Arial"/>
          <w:sz w:val="22"/>
          <w:szCs w:val="22"/>
        </w:rPr>
        <w:t xml:space="preserve">Boyden, E.S., Zhang, F., Bamberg, E., Nagel, G., &amp; </w:t>
      </w:r>
      <w:proofErr w:type="spellStart"/>
      <w:r w:rsidRPr="008D7D5D">
        <w:rPr>
          <w:rFonts w:ascii="Arial" w:hAnsi="Arial" w:cs="Arial"/>
          <w:sz w:val="22"/>
          <w:szCs w:val="22"/>
        </w:rPr>
        <w:t>Deisseroth</w:t>
      </w:r>
      <w:proofErr w:type="spellEnd"/>
      <w:r w:rsidRPr="008D7D5D">
        <w:rPr>
          <w:rFonts w:ascii="Arial" w:hAnsi="Arial" w:cs="Arial"/>
          <w:sz w:val="22"/>
          <w:szCs w:val="22"/>
        </w:rPr>
        <w:t xml:space="preserve">, K. Millisecond-timescale, genetically targeted optical control of neuronal activity. </w:t>
      </w:r>
      <w:r w:rsidRPr="008D7D5D">
        <w:rPr>
          <w:rFonts w:ascii="Arial" w:hAnsi="Arial" w:cs="Arial"/>
          <w:i/>
          <w:sz w:val="22"/>
          <w:szCs w:val="22"/>
        </w:rPr>
        <w:t xml:space="preserve">Nat </w:t>
      </w:r>
      <w:proofErr w:type="spellStart"/>
      <w:r w:rsidRPr="008D7D5D">
        <w:rPr>
          <w:rFonts w:ascii="Arial" w:hAnsi="Arial" w:cs="Arial"/>
          <w:i/>
          <w:sz w:val="22"/>
          <w:szCs w:val="22"/>
        </w:rPr>
        <w:t>Neurosci</w:t>
      </w:r>
      <w:proofErr w:type="spellEnd"/>
      <w:r w:rsidRPr="008D7D5D">
        <w:rPr>
          <w:rFonts w:ascii="Arial" w:hAnsi="Arial" w:cs="Arial"/>
          <w:sz w:val="22"/>
          <w:szCs w:val="22"/>
        </w:rPr>
        <w:t xml:space="preserve">. </w:t>
      </w:r>
      <w:r w:rsidR="00845BEC" w:rsidRPr="008D7D5D">
        <w:rPr>
          <w:rFonts w:ascii="Arial" w:hAnsi="Arial" w:cs="Arial"/>
          <w:b/>
          <w:sz w:val="22"/>
          <w:szCs w:val="22"/>
        </w:rPr>
        <w:t>8</w:t>
      </w:r>
      <w:r w:rsidR="00845BEC" w:rsidRPr="008D7D5D">
        <w:rPr>
          <w:rFonts w:ascii="Arial" w:hAnsi="Arial" w:cs="Arial"/>
          <w:sz w:val="22"/>
          <w:szCs w:val="22"/>
        </w:rPr>
        <w:t xml:space="preserve">, 1263 – 1268 (2005). </w:t>
      </w:r>
    </w:p>
    <w:p w:rsidR="00845BEC" w:rsidRDefault="00845BEC" w:rsidP="00845BEC">
      <w:pPr>
        <w:rPr>
          <w:rFonts w:ascii="Arial" w:hAnsi="Arial" w:cs="Arial"/>
          <w:sz w:val="22"/>
          <w:szCs w:val="22"/>
        </w:rPr>
      </w:pPr>
    </w:p>
    <w:p w:rsidR="00D26B6C" w:rsidRDefault="00D26B6C" w:rsidP="008D7D5D">
      <w:pPr>
        <w:pStyle w:val="ListParagraph"/>
        <w:numPr>
          <w:ilvl w:val="0"/>
          <w:numId w:val="6"/>
        </w:numPr>
        <w:rPr>
          <w:rFonts w:ascii="Arial" w:hAnsi="Arial" w:cs="Arial"/>
          <w:sz w:val="22"/>
          <w:szCs w:val="22"/>
        </w:rPr>
      </w:pPr>
      <w:r>
        <w:rPr>
          <w:rFonts w:ascii="Arial" w:hAnsi="Arial" w:cs="Arial"/>
          <w:sz w:val="22"/>
          <w:szCs w:val="22"/>
        </w:rPr>
        <w:t xml:space="preserve">Arenkiel, B.R. et al. In Vivo Light-Induced Activation of Neural Circuitry in </w:t>
      </w:r>
      <w:proofErr w:type="spellStart"/>
      <w:r>
        <w:rPr>
          <w:rFonts w:ascii="Arial" w:hAnsi="Arial" w:cs="Arial"/>
          <w:sz w:val="22"/>
          <w:szCs w:val="22"/>
        </w:rPr>
        <w:t>Trangenic</w:t>
      </w:r>
      <w:proofErr w:type="spellEnd"/>
      <w:r>
        <w:rPr>
          <w:rFonts w:ascii="Arial" w:hAnsi="Arial" w:cs="Arial"/>
          <w:sz w:val="22"/>
          <w:szCs w:val="22"/>
        </w:rPr>
        <w:t xml:space="preserve"> Mice Expressing Channelrhodopsin-2. </w:t>
      </w:r>
      <w:r>
        <w:rPr>
          <w:rFonts w:ascii="Arial" w:hAnsi="Arial" w:cs="Arial"/>
          <w:i/>
          <w:sz w:val="22"/>
          <w:szCs w:val="22"/>
        </w:rPr>
        <w:t>Neuron</w:t>
      </w:r>
      <w:r>
        <w:rPr>
          <w:rFonts w:ascii="Arial" w:hAnsi="Arial" w:cs="Arial"/>
          <w:sz w:val="22"/>
          <w:szCs w:val="22"/>
        </w:rPr>
        <w:t xml:space="preserve">. </w:t>
      </w:r>
      <w:r>
        <w:rPr>
          <w:rFonts w:ascii="Arial" w:hAnsi="Arial" w:cs="Arial"/>
          <w:b/>
          <w:sz w:val="22"/>
          <w:szCs w:val="22"/>
        </w:rPr>
        <w:t>54</w:t>
      </w:r>
      <w:r>
        <w:rPr>
          <w:rFonts w:ascii="Arial" w:hAnsi="Arial" w:cs="Arial"/>
          <w:sz w:val="22"/>
          <w:szCs w:val="22"/>
        </w:rPr>
        <w:t>, 205 – 218 (2007).</w:t>
      </w:r>
    </w:p>
    <w:p w:rsidR="00D26B6C" w:rsidRPr="00D26B6C" w:rsidRDefault="00D26B6C" w:rsidP="00D26B6C">
      <w:pPr>
        <w:rPr>
          <w:rFonts w:ascii="Arial" w:hAnsi="Arial" w:cs="Arial"/>
          <w:sz w:val="22"/>
          <w:szCs w:val="22"/>
        </w:rPr>
      </w:pPr>
    </w:p>
    <w:p w:rsidR="0051394B" w:rsidRDefault="00845BEC" w:rsidP="008D7D5D">
      <w:pPr>
        <w:pStyle w:val="ListParagraph"/>
        <w:numPr>
          <w:ilvl w:val="0"/>
          <w:numId w:val="6"/>
        </w:numPr>
        <w:rPr>
          <w:rFonts w:ascii="Arial" w:hAnsi="Arial" w:cs="Arial"/>
          <w:sz w:val="22"/>
          <w:szCs w:val="22"/>
        </w:rPr>
      </w:pPr>
      <w:proofErr w:type="spellStart"/>
      <w:r w:rsidRPr="008D7D5D">
        <w:rPr>
          <w:rFonts w:ascii="Arial" w:hAnsi="Arial" w:cs="Arial"/>
          <w:sz w:val="22"/>
          <w:szCs w:val="22"/>
        </w:rPr>
        <w:t>Gradinaru</w:t>
      </w:r>
      <w:proofErr w:type="spellEnd"/>
      <w:r w:rsidRPr="008D7D5D">
        <w:rPr>
          <w:rFonts w:ascii="Arial" w:hAnsi="Arial" w:cs="Arial"/>
          <w:sz w:val="22"/>
          <w:szCs w:val="22"/>
        </w:rPr>
        <w:t xml:space="preserve">, V. et al. Molecular and cellular approaches for diversifying and extending </w:t>
      </w:r>
      <w:proofErr w:type="spellStart"/>
      <w:r w:rsidRPr="008D7D5D">
        <w:rPr>
          <w:rFonts w:ascii="Arial" w:hAnsi="Arial" w:cs="Arial"/>
          <w:sz w:val="22"/>
          <w:szCs w:val="22"/>
        </w:rPr>
        <w:t>optogenetics</w:t>
      </w:r>
      <w:proofErr w:type="spellEnd"/>
      <w:r w:rsidRPr="008D7D5D">
        <w:rPr>
          <w:rFonts w:ascii="Arial" w:hAnsi="Arial" w:cs="Arial"/>
          <w:sz w:val="22"/>
          <w:szCs w:val="22"/>
        </w:rPr>
        <w:t xml:space="preserve">. </w:t>
      </w:r>
      <w:r w:rsidRPr="008D7D5D">
        <w:rPr>
          <w:rFonts w:ascii="Arial" w:hAnsi="Arial" w:cs="Arial"/>
          <w:i/>
          <w:sz w:val="22"/>
          <w:szCs w:val="22"/>
        </w:rPr>
        <w:t>Cell</w:t>
      </w:r>
      <w:r w:rsidRPr="008D7D5D">
        <w:rPr>
          <w:rFonts w:ascii="Arial" w:hAnsi="Arial" w:cs="Arial"/>
          <w:sz w:val="22"/>
          <w:szCs w:val="22"/>
        </w:rPr>
        <w:t xml:space="preserve">. </w:t>
      </w:r>
      <w:r w:rsidRPr="008D7D5D">
        <w:rPr>
          <w:rFonts w:ascii="Arial" w:hAnsi="Arial" w:cs="Arial"/>
          <w:b/>
          <w:sz w:val="22"/>
          <w:szCs w:val="22"/>
        </w:rPr>
        <w:t>141</w:t>
      </w:r>
      <w:r w:rsidRPr="008D7D5D">
        <w:rPr>
          <w:rFonts w:ascii="Arial" w:hAnsi="Arial" w:cs="Arial"/>
          <w:sz w:val="22"/>
          <w:szCs w:val="22"/>
        </w:rPr>
        <w:t>, 154 – 165 (2010).</w:t>
      </w:r>
    </w:p>
    <w:p w:rsidR="0051394B" w:rsidRPr="0051394B" w:rsidRDefault="0051394B" w:rsidP="0051394B">
      <w:pPr>
        <w:rPr>
          <w:rFonts w:ascii="Arial" w:hAnsi="Arial" w:cs="Arial"/>
          <w:sz w:val="22"/>
          <w:szCs w:val="22"/>
        </w:rPr>
      </w:pPr>
    </w:p>
    <w:p w:rsidR="00DC65A8" w:rsidRPr="00DC65A8" w:rsidRDefault="0051394B" w:rsidP="008D7D5D">
      <w:pPr>
        <w:pStyle w:val="ListParagraph"/>
        <w:numPr>
          <w:ilvl w:val="0"/>
          <w:numId w:val="6"/>
        </w:numPr>
        <w:rPr>
          <w:rFonts w:ascii="Arial" w:hAnsi="Arial" w:cs="Arial"/>
          <w:sz w:val="22"/>
          <w:szCs w:val="22"/>
        </w:rPr>
      </w:pPr>
      <w:proofErr w:type="spellStart"/>
      <w:r w:rsidRPr="0051394B">
        <w:rPr>
          <w:rFonts w:ascii="Arial" w:hAnsi="Arial" w:cs="Helvetica"/>
          <w:color w:val="000000"/>
          <w:sz w:val="22"/>
          <w:szCs w:val="16"/>
        </w:rPr>
        <w:t>Luo</w:t>
      </w:r>
      <w:proofErr w:type="spellEnd"/>
      <w:r w:rsidRPr="0051394B">
        <w:rPr>
          <w:rFonts w:ascii="Arial" w:hAnsi="Arial" w:cs="Helvetica"/>
          <w:color w:val="000000"/>
          <w:sz w:val="22"/>
          <w:szCs w:val="16"/>
        </w:rPr>
        <w:t>, L., Callaway, E. M., &amp; Svoboda, K. Genetic dissection of neural circuits. Neuron. 57, 634-660 (2008).</w:t>
      </w:r>
    </w:p>
    <w:p w:rsidR="00DC65A8" w:rsidRPr="00DC65A8" w:rsidRDefault="00DC65A8" w:rsidP="00DC65A8">
      <w:pPr>
        <w:rPr>
          <w:rFonts w:ascii="Arial" w:hAnsi="Arial" w:cs="Arial"/>
          <w:sz w:val="22"/>
          <w:szCs w:val="22"/>
        </w:rPr>
      </w:pPr>
    </w:p>
    <w:p w:rsidR="002D2A80" w:rsidRPr="00DC65A8" w:rsidRDefault="00DC65A8" w:rsidP="008D7D5D">
      <w:pPr>
        <w:pStyle w:val="ListParagraph"/>
        <w:numPr>
          <w:ilvl w:val="0"/>
          <w:numId w:val="6"/>
        </w:numPr>
        <w:rPr>
          <w:rFonts w:ascii="Arial" w:hAnsi="Arial" w:cs="Arial"/>
          <w:sz w:val="22"/>
          <w:szCs w:val="22"/>
        </w:rPr>
      </w:pPr>
      <w:r w:rsidRPr="00DC65A8">
        <w:rPr>
          <w:rFonts w:ascii="Arial" w:hAnsi="Arial" w:cs="Helvetica"/>
          <w:color w:val="000000"/>
          <w:sz w:val="22"/>
          <w:szCs w:val="16"/>
        </w:rPr>
        <w:t xml:space="preserve">Arenkiel, B. R. &amp; Ehlers, M.D. Molecular genetic and imaging technologies for circuit based </w:t>
      </w:r>
      <w:proofErr w:type="spellStart"/>
      <w:r w:rsidRPr="00DC65A8">
        <w:rPr>
          <w:rFonts w:ascii="Arial" w:hAnsi="Arial" w:cs="Helvetica"/>
          <w:color w:val="000000"/>
          <w:sz w:val="22"/>
          <w:szCs w:val="16"/>
        </w:rPr>
        <w:t>neuroanatomy</w:t>
      </w:r>
      <w:proofErr w:type="spellEnd"/>
      <w:r w:rsidRPr="00DC65A8">
        <w:rPr>
          <w:rFonts w:ascii="Arial" w:hAnsi="Arial" w:cs="Helvetica"/>
          <w:color w:val="000000"/>
          <w:sz w:val="22"/>
          <w:szCs w:val="16"/>
        </w:rPr>
        <w:t>. Nature. 461, 900-907 (2009).</w:t>
      </w:r>
    </w:p>
    <w:p w:rsidR="002D2A80" w:rsidRPr="002D2A80" w:rsidRDefault="002D2A80" w:rsidP="002D2A80">
      <w:pPr>
        <w:rPr>
          <w:rFonts w:ascii="Arial" w:hAnsi="Arial" w:cs="Arial"/>
          <w:sz w:val="22"/>
          <w:szCs w:val="22"/>
        </w:rPr>
      </w:pPr>
    </w:p>
    <w:p w:rsidR="006A3246" w:rsidRPr="002D2A80" w:rsidRDefault="002D2A80" w:rsidP="002D2A80">
      <w:pPr>
        <w:pStyle w:val="ListParagraph"/>
        <w:numPr>
          <w:ilvl w:val="0"/>
          <w:numId w:val="6"/>
        </w:numPr>
        <w:rPr>
          <w:rFonts w:ascii="Arial" w:hAnsi="Arial" w:cs="Arial"/>
          <w:sz w:val="22"/>
          <w:szCs w:val="22"/>
        </w:rPr>
      </w:pPr>
      <w:r w:rsidRPr="002D2A80">
        <w:rPr>
          <w:rFonts w:ascii="Arial" w:hAnsi="Arial" w:cs="Arial"/>
          <w:sz w:val="22"/>
          <w:szCs w:val="22"/>
        </w:rPr>
        <w:t xml:space="preserve">Zhang, F. et al. </w:t>
      </w:r>
      <w:proofErr w:type="spellStart"/>
      <w:r w:rsidRPr="002D2A80">
        <w:rPr>
          <w:rFonts w:ascii="Arial" w:hAnsi="Arial" w:cs="Arial"/>
          <w:sz w:val="22"/>
          <w:szCs w:val="22"/>
        </w:rPr>
        <w:t>Optogenetic</w:t>
      </w:r>
      <w:proofErr w:type="spellEnd"/>
      <w:r w:rsidRPr="002D2A80">
        <w:rPr>
          <w:rFonts w:ascii="Arial" w:hAnsi="Arial" w:cs="Arial"/>
          <w:sz w:val="22"/>
          <w:szCs w:val="22"/>
        </w:rPr>
        <w:t xml:space="preserve"> interrogation of neural circuits: technology for probing mammalian brain structures. Nat. </w:t>
      </w:r>
      <w:proofErr w:type="spellStart"/>
      <w:r w:rsidRPr="002D2A80">
        <w:rPr>
          <w:rFonts w:ascii="Arial" w:hAnsi="Arial" w:cs="Arial"/>
          <w:sz w:val="22"/>
          <w:szCs w:val="22"/>
        </w:rPr>
        <w:t>Protoc</w:t>
      </w:r>
      <w:proofErr w:type="spellEnd"/>
      <w:r w:rsidRPr="002D2A80">
        <w:rPr>
          <w:rFonts w:ascii="Arial" w:hAnsi="Arial" w:cs="Arial"/>
          <w:sz w:val="22"/>
          <w:szCs w:val="22"/>
        </w:rPr>
        <w:t>. 5, 439–456 (2010).</w:t>
      </w:r>
    </w:p>
    <w:p w:rsidR="006A3246" w:rsidRDefault="006A3246" w:rsidP="00845BEC">
      <w:pPr>
        <w:rPr>
          <w:rFonts w:ascii="Arial" w:hAnsi="Arial" w:cs="Arial"/>
          <w:sz w:val="22"/>
          <w:szCs w:val="22"/>
        </w:rPr>
      </w:pPr>
    </w:p>
    <w:p w:rsidR="006A3246" w:rsidRPr="008D7D5D" w:rsidRDefault="006A3246" w:rsidP="008D7D5D">
      <w:pPr>
        <w:pStyle w:val="ListParagraph"/>
        <w:numPr>
          <w:ilvl w:val="0"/>
          <w:numId w:val="6"/>
        </w:numPr>
        <w:rPr>
          <w:rFonts w:ascii="Arial" w:hAnsi="Arial" w:cs="Arial"/>
          <w:sz w:val="22"/>
          <w:szCs w:val="22"/>
        </w:rPr>
      </w:pPr>
      <w:proofErr w:type="spellStart"/>
      <w:r w:rsidRPr="008D7D5D">
        <w:rPr>
          <w:rFonts w:ascii="Arial" w:hAnsi="Arial" w:cs="Arial"/>
          <w:sz w:val="22"/>
          <w:szCs w:val="22"/>
        </w:rPr>
        <w:t>Adamantidis</w:t>
      </w:r>
      <w:proofErr w:type="spellEnd"/>
      <w:r w:rsidRPr="008D7D5D">
        <w:rPr>
          <w:rFonts w:ascii="Arial" w:hAnsi="Arial" w:cs="Arial"/>
          <w:sz w:val="22"/>
          <w:szCs w:val="22"/>
        </w:rPr>
        <w:t xml:space="preserve">, A.R., Zhang, F., </w:t>
      </w:r>
      <w:proofErr w:type="spellStart"/>
      <w:r w:rsidRPr="008D7D5D">
        <w:rPr>
          <w:rFonts w:ascii="Arial" w:hAnsi="Arial" w:cs="Arial"/>
          <w:sz w:val="22"/>
          <w:szCs w:val="22"/>
        </w:rPr>
        <w:t>Aravanis</w:t>
      </w:r>
      <w:proofErr w:type="spellEnd"/>
      <w:r w:rsidRPr="008D7D5D">
        <w:rPr>
          <w:rFonts w:ascii="Arial" w:hAnsi="Arial" w:cs="Arial"/>
          <w:sz w:val="22"/>
          <w:szCs w:val="22"/>
        </w:rPr>
        <w:t xml:space="preserve">, A.M., </w:t>
      </w:r>
      <w:proofErr w:type="spellStart"/>
      <w:r w:rsidRPr="008D7D5D">
        <w:rPr>
          <w:rFonts w:ascii="Arial" w:hAnsi="Arial" w:cs="Arial"/>
          <w:sz w:val="22"/>
          <w:szCs w:val="22"/>
        </w:rPr>
        <w:t>Deisseroth</w:t>
      </w:r>
      <w:proofErr w:type="spellEnd"/>
      <w:r w:rsidRPr="008D7D5D">
        <w:rPr>
          <w:rFonts w:ascii="Arial" w:hAnsi="Arial" w:cs="Arial"/>
          <w:sz w:val="22"/>
          <w:szCs w:val="22"/>
        </w:rPr>
        <w:t xml:space="preserve">, K. &amp; de </w:t>
      </w:r>
      <w:proofErr w:type="spellStart"/>
      <w:r w:rsidRPr="008D7D5D">
        <w:rPr>
          <w:rFonts w:ascii="Arial" w:hAnsi="Arial" w:cs="Arial"/>
          <w:sz w:val="22"/>
          <w:szCs w:val="22"/>
        </w:rPr>
        <w:t>Lecea</w:t>
      </w:r>
      <w:proofErr w:type="spellEnd"/>
      <w:r w:rsidRPr="008D7D5D">
        <w:rPr>
          <w:rFonts w:ascii="Arial" w:hAnsi="Arial" w:cs="Arial"/>
          <w:sz w:val="22"/>
          <w:szCs w:val="22"/>
        </w:rPr>
        <w:t xml:space="preserve">, L. Neural substrates of awakening probed with </w:t>
      </w:r>
      <w:proofErr w:type="spellStart"/>
      <w:r w:rsidRPr="008D7D5D">
        <w:rPr>
          <w:rFonts w:ascii="Arial" w:hAnsi="Arial" w:cs="Arial"/>
          <w:sz w:val="22"/>
          <w:szCs w:val="22"/>
        </w:rPr>
        <w:t>optogenetic</w:t>
      </w:r>
      <w:proofErr w:type="spellEnd"/>
      <w:r w:rsidRPr="008D7D5D">
        <w:rPr>
          <w:rFonts w:ascii="Arial" w:hAnsi="Arial" w:cs="Arial"/>
          <w:sz w:val="22"/>
          <w:szCs w:val="22"/>
        </w:rPr>
        <w:t xml:space="preserve"> control of </w:t>
      </w:r>
      <w:proofErr w:type="spellStart"/>
      <w:r w:rsidRPr="008D7D5D">
        <w:rPr>
          <w:rFonts w:ascii="Arial" w:hAnsi="Arial" w:cs="Arial"/>
          <w:sz w:val="22"/>
          <w:szCs w:val="22"/>
        </w:rPr>
        <w:t>hypocretin</w:t>
      </w:r>
      <w:proofErr w:type="spellEnd"/>
      <w:r w:rsidRPr="008D7D5D">
        <w:rPr>
          <w:rFonts w:ascii="Arial" w:hAnsi="Arial" w:cs="Arial"/>
          <w:sz w:val="22"/>
          <w:szCs w:val="22"/>
        </w:rPr>
        <w:t xml:space="preserve"> neurons. </w:t>
      </w:r>
      <w:r w:rsidRPr="008D7D5D">
        <w:rPr>
          <w:rFonts w:ascii="Arial" w:hAnsi="Arial" w:cs="Arial"/>
          <w:i/>
          <w:sz w:val="22"/>
          <w:szCs w:val="22"/>
        </w:rPr>
        <w:t>Nature</w:t>
      </w:r>
      <w:r w:rsidRPr="008D7D5D">
        <w:rPr>
          <w:rFonts w:ascii="Arial" w:hAnsi="Arial" w:cs="Arial"/>
          <w:sz w:val="22"/>
          <w:szCs w:val="22"/>
        </w:rPr>
        <w:t xml:space="preserve"> </w:t>
      </w:r>
      <w:r w:rsidRPr="008D7D5D">
        <w:rPr>
          <w:rFonts w:ascii="Arial" w:hAnsi="Arial" w:cs="Arial"/>
          <w:b/>
          <w:sz w:val="22"/>
          <w:szCs w:val="22"/>
        </w:rPr>
        <w:t>450</w:t>
      </w:r>
      <w:r w:rsidRPr="008D7D5D">
        <w:rPr>
          <w:rFonts w:ascii="Arial" w:hAnsi="Arial" w:cs="Arial"/>
          <w:sz w:val="22"/>
          <w:szCs w:val="22"/>
        </w:rPr>
        <w:t>, 420–424 (2007).</w:t>
      </w:r>
    </w:p>
    <w:p w:rsidR="006A3246" w:rsidRDefault="006A3246" w:rsidP="006A3246">
      <w:pPr>
        <w:rPr>
          <w:rFonts w:ascii="Arial" w:hAnsi="Arial" w:cs="Arial"/>
          <w:sz w:val="22"/>
          <w:szCs w:val="22"/>
        </w:rPr>
      </w:pPr>
    </w:p>
    <w:p w:rsidR="00845BEC" w:rsidRPr="008D7D5D" w:rsidRDefault="006A3246" w:rsidP="008D7D5D">
      <w:pPr>
        <w:pStyle w:val="ListParagraph"/>
        <w:numPr>
          <w:ilvl w:val="0"/>
          <w:numId w:val="6"/>
        </w:numPr>
        <w:rPr>
          <w:rFonts w:ascii="Arial" w:hAnsi="Arial" w:cs="Arial"/>
          <w:sz w:val="22"/>
          <w:szCs w:val="22"/>
        </w:rPr>
      </w:pPr>
      <w:r w:rsidRPr="008D7D5D">
        <w:rPr>
          <w:rFonts w:ascii="Arial" w:hAnsi="Arial" w:cs="Arial"/>
          <w:sz w:val="22"/>
          <w:szCs w:val="22"/>
        </w:rPr>
        <w:t xml:space="preserve">Sparta, D.R. et al. Construction of implantable optical fibers for long-term </w:t>
      </w:r>
      <w:proofErr w:type="spellStart"/>
      <w:r w:rsidRPr="008D7D5D">
        <w:rPr>
          <w:rFonts w:ascii="Arial" w:hAnsi="Arial" w:cs="Arial"/>
          <w:sz w:val="22"/>
          <w:szCs w:val="22"/>
        </w:rPr>
        <w:t>optogenetic</w:t>
      </w:r>
      <w:proofErr w:type="spellEnd"/>
      <w:r w:rsidRPr="008D7D5D">
        <w:rPr>
          <w:rFonts w:ascii="Arial" w:hAnsi="Arial" w:cs="Arial"/>
          <w:sz w:val="22"/>
          <w:szCs w:val="22"/>
        </w:rPr>
        <w:t xml:space="preserve"> manipulation of neural circuits. </w:t>
      </w:r>
      <w:r w:rsidRPr="008D7D5D">
        <w:rPr>
          <w:rFonts w:ascii="Arial" w:hAnsi="Arial" w:cs="Arial"/>
          <w:i/>
          <w:sz w:val="22"/>
          <w:szCs w:val="22"/>
        </w:rPr>
        <w:t>Nat</w:t>
      </w:r>
      <w:r w:rsidR="00437BB3" w:rsidRPr="008D7D5D">
        <w:rPr>
          <w:rFonts w:ascii="Arial" w:hAnsi="Arial" w:cs="Arial"/>
          <w:i/>
          <w:sz w:val="22"/>
          <w:szCs w:val="22"/>
        </w:rPr>
        <w:t>ure Protocols</w:t>
      </w:r>
      <w:r w:rsidR="00437BB3" w:rsidRPr="008D7D5D">
        <w:rPr>
          <w:rFonts w:ascii="Arial" w:hAnsi="Arial" w:cs="Arial"/>
          <w:sz w:val="22"/>
          <w:szCs w:val="22"/>
        </w:rPr>
        <w:t xml:space="preserve">. </w:t>
      </w:r>
      <w:r w:rsidR="00437BB3" w:rsidRPr="008D7D5D">
        <w:rPr>
          <w:rFonts w:ascii="Arial" w:hAnsi="Arial" w:cs="Arial"/>
          <w:b/>
          <w:sz w:val="22"/>
          <w:szCs w:val="22"/>
        </w:rPr>
        <w:t>7</w:t>
      </w:r>
      <w:r w:rsidR="00437BB3" w:rsidRPr="008D7D5D">
        <w:rPr>
          <w:rFonts w:ascii="Arial" w:hAnsi="Arial" w:cs="Arial"/>
          <w:sz w:val="22"/>
          <w:szCs w:val="22"/>
        </w:rPr>
        <w:t>, 12 – 23 (2012).</w:t>
      </w:r>
    </w:p>
    <w:p w:rsidR="00845BEC" w:rsidRDefault="00845BEC" w:rsidP="00845BEC">
      <w:pPr>
        <w:rPr>
          <w:rFonts w:ascii="Arial" w:hAnsi="Arial" w:cs="Arial"/>
          <w:sz w:val="22"/>
          <w:szCs w:val="22"/>
        </w:rPr>
      </w:pPr>
    </w:p>
    <w:p w:rsidR="00A62F7D" w:rsidRDefault="00845BEC" w:rsidP="008D7D5D">
      <w:pPr>
        <w:pStyle w:val="ListParagraph"/>
        <w:numPr>
          <w:ilvl w:val="0"/>
          <w:numId w:val="6"/>
        </w:numPr>
        <w:rPr>
          <w:rFonts w:ascii="Arial" w:hAnsi="Arial" w:cs="Arial"/>
          <w:sz w:val="22"/>
          <w:szCs w:val="22"/>
        </w:rPr>
      </w:pPr>
      <w:proofErr w:type="spellStart"/>
      <w:r w:rsidRPr="008D7D5D">
        <w:rPr>
          <w:rFonts w:ascii="Arial" w:hAnsi="Arial" w:cs="Arial"/>
          <w:sz w:val="22"/>
          <w:szCs w:val="22"/>
        </w:rPr>
        <w:t>Stuber</w:t>
      </w:r>
      <w:proofErr w:type="spellEnd"/>
      <w:r w:rsidRPr="008D7D5D">
        <w:rPr>
          <w:rFonts w:ascii="Arial" w:hAnsi="Arial" w:cs="Arial"/>
          <w:sz w:val="22"/>
          <w:szCs w:val="22"/>
        </w:rPr>
        <w:t xml:space="preserve">, G.D. et al. </w:t>
      </w:r>
      <w:r w:rsidR="004E045C">
        <w:rPr>
          <w:rFonts w:ascii="Arial" w:hAnsi="Arial" w:cs="Arial"/>
          <w:sz w:val="22"/>
          <w:szCs w:val="22"/>
        </w:rPr>
        <w:t xml:space="preserve">Excitatory transmission from the amygdala to nucleus </w:t>
      </w:r>
      <w:proofErr w:type="spellStart"/>
      <w:r w:rsidR="004E045C">
        <w:rPr>
          <w:rFonts w:ascii="Arial" w:hAnsi="Arial" w:cs="Arial"/>
          <w:sz w:val="22"/>
          <w:szCs w:val="22"/>
        </w:rPr>
        <w:t>accumbens</w:t>
      </w:r>
      <w:proofErr w:type="spellEnd"/>
      <w:r w:rsidR="004E045C">
        <w:rPr>
          <w:rFonts w:ascii="Arial" w:hAnsi="Arial" w:cs="Arial"/>
          <w:sz w:val="22"/>
          <w:szCs w:val="22"/>
        </w:rPr>
        <w:t xml:space="preserve"> facilitates reward seeking</w:t>
      </w:r>
      <w:r w:rsidRPr="008D7D5D">
        <w:rPr>
          <w:rFonts w:ascii="Arial" w:hAnsi="Arial" w:cs="Arial"/>
          <w:sz w:val="22"/>
          <w:szCs w:val="22"/>
        </w:rPr>
        <w:t xml:space="preserve">. </w:t>
      </w:r>
      <w:r w:rsidRPr="008D7D5D">
        <w:rPr>
          <w:rFonts w:ascii="Arial" w:hAnsi="Arial" w:cs="Arial"/>
          <w:i/>
          <w:sz w:val="22"/>
          <w:szCs w:val="22"/>
        </w:rPr>
        <w:t>Nature</w:t>
      </w:r>
      <w:r w:rsidRPr="008D7D5D">
        <w:rPr>
          <w:rFonts w:ascii="Arial" w:hAnsi="Arial" w:cs="Arial"/>
          <w:sz w:val="22"/>
          <w:szCs w:val="22"/>
        </w:rPr>
        <w:t xml:space="preserve"> </w:t>
      </w:r>
      <w:r w:rsidRPr="008D7D5D">
        <w:rPr>
          <w:rFonts w:ascii="Arial" w:hAnsi="Arial" w:cs="Arial"/>
          <w:b/>
          <w:sz w:val="22"/>
          <w:szCs w:val="22"/>
        </w:rPr>
        <w:t>475</w:t>
      </w:r>
      <w:r w:rsidRPr="008D7D5D">
        <w:rPr>
          <w:rFonts w:ascii="Arial" w:hAnsi="Arial" w:cs="Arial"/>
          <w:sz w:val="22"/>
          <w:szCs w:val="22"/>
        </w:rPr>
        <w:t>, 377–380 (2011).</w:t>
      </w:r>
    </w:p>
    <w:p w:rsidR="00A62F7D" w:rsidRPr="00A62F7D" w:rsidRDefault="00A62F7D" w:rsidP="00A62F7D">
      <w:pPr>
        <w:rPr>
          <w:rFonts w:ascii="Arial" w:hAnsi="Arial" w:cs="Arial"/>
          <w:sz w:val="22"/>
          <w:szCs w:val="22"/>
        </w:rPr>
      </w:pPr>
    </w:p>
    <w:p w:rsidR="00845BEC" w:rsidRPr="008D7D5D" w:rsidRDefault="00A62F7D" w:rsidP="008D7D5D">
      <w:pPr>
        <w:pStyle w:val="ListParagraph"/>
        <w:numPr>
          <w:ilvl w:val="0"/>
          <w:numId w:val="6"/>
        </w:numPr>
        <w:rPr>
          <w:rFonts w:ascii="Arial" w:hAnsi="Arial" w:cs="Arial"/>
          <w:sz w:val="22"/>
          <w:szCs w:val="22"/>
        </w:rPr>
      </w:pPr>
      <w:r>
        <w:rPr>
          <w:rFonts w:ascii="Arial" w:hAnsi="Arial" w:cs="Arial"/>
          <w:sz w:val="22"/>
          <w:szCs w:val="22"/>
        </w:rPr>
        <w:t xml:space="preserve">Liu, X. et al. </w:t>
      </w:r>
      <w:proofErr w:type="spellStart"/>
      <w:r>
        <w:rPr>
          <w:rFonts w:ascii="Arial" w:hAnsi="Arial" w:cs="Arial"/>
          <w:sz w:val="22"/>
          <w:szCs w:val="22"/>
        </w:rPr>
        <w:t>Optogenetic</w:t>
      </w:r>
      <w:proofErr w:type="spellEnd"/>
      <w:r>
        <w:rPr>
          <w:rFonts w:ascii="Arial" w:hAnsi="Arial" w:cs="Arial"/>
          <w:sz w:val="22"/>
          <w:szCs w:val="22"/>
        </w:rPr>
        <w:t xml:space="preserve"> stimulation of a hippocampal engram activates fear memory recall. </w:t>
      </w:r>
      <w:r>
        <w:rPr>
          <w:rFonts w:ascii="Arial" w:hAnsi="Arial" w:cs="Arial"/>
          <w:i/>
          <w:sz w:val="22"/>
          <w:szCs w:val="22"/>
        </w:rPr>
        <w:t>Nature</w:t>
      </w:r>
      <w:r>
        <w:rPr>
          <w:rFonts w:ascii="Arial" w:hAnsi="Arial" w:cs="Arial"/>
          <w:sz w:val="22"/>
          <w:szCs w:val="22"/>
        </w:rPr>
        <w:t>.</w:t>
      </w:r>
      <w:r w:rsidR="00D85EB9">
        <w:rPr>
          <w:rFonts w:ascii="Arial" w:hAnsi="Arial" w:cs="Arial"/>
          <w:sz w:val="22"/>
          <w:szCs w:val="22"/>
        </w:rPr>
        <w:t xml:space="preserve"> </w:t>
      </w:r>
      <w:proofErr w:type="spellStart"/>
      <w:proofErr w:type="gramStart"/>
      <w:r w:rsidR="003005CA">
        <w:rPr>
          <w:rFonts w:ascii="Arial" w:hAnsi="Arial" w:cs="Arial"/>
          <w:sz w:val="22"/>
          <w:szCs w:val="22"/>
        </w:rPr>
        <w:t>ePub</w:t>
      </w:r>
      <w:proofErr w:type="spellEnd"/>
      <w:proofErr w:type="gramEnd"/>
      <w:r w:rsidR="003005CA">
        <w:rPr>
          <w:rFonts w:ascii="Arial" w:hAnsi="Arial" w:cs="Arial"/>
          <w:sz w:val="22"/>
          <w:szCs w:val="22"/>
        </w:rPr>
        <w:t xml:space="preserve"> ahead of press.</w:t>
      </w:r>
    </w:p>
    <w:p w:rsidR="0026153C" w:rsidRDefault="0026153C" w:rsidP="003F69ED">
      <w:pPr>
        <w:rPr>
          <w:rFonts w:ascii="Arial" w:hAnsi="Arial" w:cs="Arial"/>
          <w:sz w:val="22"/>
          <w:szCs w:val="22"/>
        </w:rPr>
      </w:pPr>
    </w:p>
    <w:p w:rsidR="00E6613C" w:rsidRDefault="00E6613C" w:rsidP="003F69ED">
      <w:pPr>
        <w:rPr>
          <w:rFonts w:ascii="Arial" w:hAnsi="Arial" w:cs="Arial"/>
          <w:sz w:val="22"/>
          <w:szCs w:val="22"/>
        </w:rPr>
      </w:pPr>
    </w:p>
    <w:p w:rsidR="00E661BC" w:rsidRDefault="00E661BC" w:rsidP="00E6613C">
      <w:pPr>
        <w:spacing w:line="480" w:lineRule="auto"/>
        <w:rPr>
          <w:rFonts w:ascii="Arial" w:hAnsi="Arial" w:cs="Arial"/>
          <w:b/>
          <w:sz w:val="22"/>
          <w:szCs w:val="22"/>
          <w:u w:val="single"/>
        </w:rPr>
      </w:pPr>
    </w:p>
    <w:p w:rsidR="00E661BC" w:rsidRDefault="00E661BC" w:rsidP="00E6613C">
      <w:pPr>
        <w:spacing w:line="480" w:lineRule="auto"/>
        <w:rPr>
          <w:rFonts w:ascii="Arial" w:hAnsi="Arial" w:cs="Arial"/>
          <w:b/>
          <w:sz w:val="22"/>
          <w:szCs w:val="22"/>
          <w:u w:val="single"/>
        </w:rPr>
      </w:pPr>
    </w:p>
    <w:p w:rsidR="00E661BC" w:rsidRDefault="00E661BC" w:rsidP="00E6613C">
      <w:pPr>
        <w:spacing w:line="480" w:lineRule="auto"/>
        <w:rPr>
          <w:rFonts w:ascii="Arial" w:hAnsi="Arial" w:cs="Arial"/>
          <w:b/>
          <w:sz w:val="22"/>
          <w:szCs w:val="22"/>
          <w:u w:val="single"/>
        </w:rPr>
      </w:pPr>
    </w:p>
    <w:p w:rsidR="00E661BC" w:rsidRDefault="00E661BC" w:rsidP="00E6613C">
      <w:pPr>
        <w:spacing w:line="480" w:lineRule="auto"/>
        <w:rPr>
          <w:rFonts w:ascii="Arial" w:hAnsi="Arial" w:cs="Arial"/>
          <w:b/>
          <w:sz w:val="22"/>
          <w:szCs w:val="22"/>
          <w:u w:val="single"/>
        </w:rPr>
      </w:pPr>
    </w:p>
    <w:p w:rsidR="00E661BC" w:rsidRDefault="00E661BC" w:rsidP="00E6613C">
      <w:pPr>
        <w:spacing w:line="480" w:lineRule="auto"/>
        <w:rPr>
          <w:rFonts w:ascii="Arial" w:hAnsi="Arial" w:cs="Arial"/>
          <w:b/>
          <w:sz w:val="22"/>
          <w:szCs w:val="22"/>
          <w:u w:val="single"/>
        </w:rPr>
      </w:pPr>
    </w:p>
    <w:p w:rsidR="00E661BC" w:rsidRDefault="00E661BC" w:rsidP="00E6613C">
      <w:pPr>
        <w:spacing w:line="480" w:lineRule="auto"/>
        <w:rPr>
          <w:rFonts w:ascii="Arial" w:hAnsi="Arial" w:cs="Arial"/>
          <w:b/>
          <w:sz w:val="22"/>
          <w:szCs w:val="22"/>
          <w:u w:val="single"/>
        </w:rPr>
      </w:pPr>
    </w:p>
    <w:p w:rsidR="00E661BC" w:rsidRDefault="00E661BC" w:rsidP="00E6613C">
      <w:pPr>
        <w:spacing w:line="480" w:lineRule="auto"/>
        <w:rPr>
          <w:rFonts w:ascii="Arial" w:hAnsi="Arial" w:cs="Arial"/>
          <w:b/>
          <w:sz w:val="22"/>
          <w:szCs w:val="22"/>
          <w:u w:val="single"/>
        </w:rPr>
      </w:pPr>
    </w:p>
    <w:p w:rsidR="00E661BC" w:rsidRDefault="00E661BC" w:rsidP="00E6613C">
      <w:pPr>
        <w:spacing w:line="480" w:lineRule="auto"/>
        <w:rPr>
          <w:rFonts w:ascii="Arial" w:hAnsi="Arial" w:cs="Arial"/>
          <w:b/>
          <w:sz w:val="22"/>
          <w:szCs w:val="22"/>
          <w:u w:val="single"/>
        </w:rPr>
      </w:pPr>
    </w:p>
    <w:p w:rsidR="00E661BC" w:rsidRDefault="00E661BC" w:rsidP="00E6613C">
      <w:pPr>
        <w:spacing w:line="480" w:lineRule="auto"/>
        <w:rPr>
          <w:rFonts w:ascii="Arial" w:hAnsi="Arial" w:cs="Arial"/>
          <w:b/>
          <w:sz w:val="22"/>
          <w:szCs w:val="22"/>
          <w:u w:val="single"/>
        </w:rPr>
      </w:pPr>
    </w:p>
    <w:p w:rsidR="00E661BC" w:rsidRDefault="00E661BC" w:rsidP="00E6613C">
      <w:pPr>
        <w:spacing w:line="480" w:lineRule="auto"/>
        <w:rPr>
          <w:rFonts w:ascii="Arial" w:hAnsi="Arial" w:cs="Arial"/>
          <w:b/>
          <w:sz w:val="22"/>
          <w:szCs w:val="22"/>
          <w:u w:val="single"/>
        </w:rPr>
      </w:pPr>
    </w:p>
    <w:p w:rsidR="00E661BC" w:rsidRDefault="00E661BC" w:rsidP="00E6613C">
      <w:pPr>
        <w:spacing w:line="480" w:lineRule="auto"/>
        <w:rPr>
          <w:rFonts w:ascii="Arial" w:hAnsi="Arial" w:cs="Arial"/>
          <w:b/>
          <w:sz w:val="22"/>
          <w:szCs w:val="22"/>
          <w:u w:val="single"/>
        </w:rPr>
      </w:pPr>
    </w:p>
    <w:p w:rsidR="00E6613C" w:rsidRDefault="00E6613C" w:rsidP="00E6613C">
      <w:pPr>
        <w:spacing w:line="480" w:lineRule="auto"/>
        <w:rPr>
          <w:rFonts w:ascii="Arial" w:hAnsi="Arial" w:cs="Arial"/>
          <w:sz w:val="22"/>
          <w:szCs w:val="22"/>
        </w:rPr>
      </w:pPr>
      <w:r>
        <w:rPr>
          <w:rFonts w:ascii="Arial" w:hAnsi="Arial" w:cs="Arial"/>
          <w:b/>
          <w:sz w:val="22"/>
          <w:szCs w:val="22"/>
          <w:u w:val="single"/>
        </w:rPr>
        <w:t>Figures</w:t>
      </w:r>
    </w:p>
    <w:p w:rsidR="00E6613C" w:rsidRDefault="00E6613C" w:rsidP="00E6613C">
      <w:pPr>
        <w:spacing w:line="480" w:lineRule="auto"/>
        <w:rPr>
          <w:rFonts w:ascii="Arial" w:hAnsi="Arial" w:cs="Arial"/>
          <w:sz w:val="22"/>
          <w:szCs w:val="22"/>
        </w:rPr>
      </w:pPr>
      <w:r>
        <w:rPr>
          <w:rFonts w:ascii="Arial" w:hAnsi="Arial" w:cs="Arial"/>
          <w:sz w:val="22"/>
          <w:szCs w:val="22"/>
        </w:rPr>
        <w:t xml:space="preserve">Figure 1. </w:t>
      </w:r>
      <w:r w:rsidR="00DE5116">
        <w:rPr>
          <w:rFonts w:ascii="Arial" w:hAnsi="Arial" w:cs="Arial"/>
          <w:sz w:val="22"/>
          <w:szCs w:val="22"/>
        </w:rPr>
        <w:t xml:space="preserve"> </w:t>
      </w:r>
      <w:proofErr w:type="gramStart"/>
      <w:r>
        <w:rPr>
          <w:rFonts w:ascii="Arial" w:hAnsi="Arial" w:cs="Arial"/>
          <w:sz w:val="22"/>
          <w:szCs w:val="22"/>
        </w:rPr>
        <w:t>Assembly of implantable fiber optic</w:t>
      </w:r>
      <w:r w:rsidR="00DE5116">
        <w:rPr>
          <w:rFonts w:ascii="Arial" w:hAnsi="Arial" w:cs="Arial"/>
          <w:sz w:val="22"/>
          <w:szCs w:val="22"/>
        </w:rPr>
        <w:t>s</w:t>
      </w:r>
      <w:r>
        <w:rPr>
          <w:rFonts w:ascii="Arial" w:hAnsi="Arial" w:cs="Arial"/>
          <w:sz w:val="22"/>
          <w:szCs w:val="22"/>
        </w:rPr>
        <w:t>.</w:t>
      </w:r>
      <w:proofErr w:type="gramEnd"/>
      <w:r>
        <w:rPr>
          <w:rFonts w:ascii="Arial" w:hAnsi="Arial" w:cs="Arial"/>
          <w:sz w:val="22"/>
          <w:szCs w:val="22"/>
        </w:rPr>
        <w:t xml:space="preserve"> (a) The fiber optic is inserted into the ferrule, marginally protruding beyond the co</w:t>
      </w:r>
      <w:r w:rsidR="00DE5116">
        <w:rPr>
          <w:rFonts w:ascii="Arial" w:hAnsi="Arial" w:cs="Arial"/>
          <w:sz w:val="22"/>
          <w:szCs w:val="22"/>
        </w:rPr>
        <w:t>nvex end indicated by the arrow</w:t>
      </w:r>
      <w:r>
        <w:rPr>
          <w:rFonts w:ascii="Arial" w:hAnsi="Arial" w:cs="Arial"/>
          <w:sz w:val="22"/>
          <w:szCs w:val="22"/>
        </w:rPr>
        <w:t>head. (b) The convex end of the ferrule is polished using a FOPD on progressively finer grades of polishing sheets. (c) The finished implantable fiber optic.</w:t>
      </w:r>
    </w:p>
    <w:p w:rsidR="00E6613C" w:rsidRDefault="00E6613C" w:rsidP="00E6613C">
      <w:pPr>
        <w:spacing w:line="480" w:lineRule="auto"/>
        <w:rPr>
          <w:rFonts w:ascii="Arial" w:hAnsi="Arial" w:cs="Arial"/>
          <w:sz w:val="22"/>
          <w:szCs w:val="22"/>
        </w:rPr>
      </w:pPr>
    </w:p>
    <w:p w:rsidR="00E6613C" w:rsidRDefault="00E6613C" w:rsidP="00E6613C">
      <w:pPr>
        <w:spacing w:line="480" w:lineRule="auto"/>
        <w:rPr>
          <w:rFonts w:ascii="Arial" w:hAnsi="Arial" w:cs="Arial"/>
          <w:sz w:val="22"/>
          <w:szCs w:val="22"/>
        </w:rPr>
      </w:pPr>
      <w:r>
        <w:rPr>
          <w:rFonts w:ascii="Arial" w:hAnsi="Arial" w:cs="Arial"/>
          <w:sz w:val="22"/>
          <w:szCs w:val="22"/>
        </w:rPr>
        <w:t>Figure 2. Assembly of fiber optic coupler used to tether the fiber optic rotary joint to the implant. (a) Fiber optic sticking through the ferrule assembly. (b) The ferrule side of the assembly is inserted into the FOPD and polished using progressively finer grades of polishing paper. (c) The ferrule sleeve is fitted over the ferrule and secured with heat shrink tubing. (d) The finished fiber optic coupler should produce a concentric light with minimal photon loss.</w:t>
      </w:r>
    </w:p>
    <w:p w:rsidR="00E6613C" w:rsidRDefault="00E6613C" w:rsidP="00E6613C">
      <w:pPr>
        <w:spacing w:line="480" w:lineRule="auto"/>
        <w:rPr>
          <w:rFonts w:ascii="Arial" w:hAnsi="Arial" w:cs="Arial"/>
          <w:sz w:val="22"/>
          <w:szCs w:val="22"/>
        </w:rPr>
      </w:pPr>
    </w:p>
    <w:p w:rsidR="00E6613C" w:rsidRDefault="00E6613C" w:rsidP="00E6613C">
      <w:pPr>
        <w:spacing w:line="480" w:lineRule="auto"/>
        <w:rPr>
          <w:rFonts w:ascii="Arial" w:hAnsi="Arial" w:cs="Arial"/>
          <w:sz w:val="22"/>
          <w:szCs w:val="22"/>
        </w:rPr>
      </w:pPr>
      <w:r>
        <w:rPr>
          <w:rFonts w:ascii="Arial" w:hAnsi="Arial" w:cs="Arial"/>
          <w:sz w:val="22"/>
          <w:szCs w:val="22"/>
        </w:rPr>
        <w:t>Fig</w:t>
      </w:r>
      <w:r w:rsidR="00DE5116">
        <w:rPr>
          <w:rFonts w:ascii="Arial" w:hAnsi="Arial" w:cs="Arial"/>
          <w:sz w:val="22"/>
          <w:szCs w:val="22"/>
        </w:rPr>
        <w:t xml:space="preserve">ure 3. </w:t>
      </w:r>
      <w:proofErr w:type="gramStart"/>
      <w:r w:rsidR="00DE5116">
        <w:rPr>
          <w:rFonts w:ascii="Arial" w:hAnsi="Arial" w:cs="Arial"/>
          <w:sz w:val="22"/>
          <w:szCs w:val="22"/>
        </w:rPr>
        <w:t xml:space="preserve">Surgical implantation </w:t>
      </w:r>
      <w:r>
        <w:rPr>
          <w:rFonts w:ascii="Arial" w:hAnsi="Arial" w:cs="Arial"/>
          <w:sz w:val="22"/>
          <w:szCs w:val="22"/>
        </w:rPr>
        <w:t>the fiber optic</w:t>
      </w:r>
      <w:r w:rsidR="00DE5116">
        <w:rPr>
          <w:rFonts w:ascii="Arial" w:hAnsi="Arial" w:cs="Arial"/>
          <w:sz w:val="22"/>
          <w:szCs w:val="22"/>
        </w:rPr>
        <w:t>s</w:t>
      </w:r>
      <w:r>
        <w:rPr>
          <w:rFonts w:ascii="Arial" w:hAnsi="Arial" w:cs="Arial"/>
          <w:sz w:val="22"/>
          <w:szCs w:val="22"/>
        </w:rPr>
        <w:t>.</w:t>
      </w:r>
      <w:proofErr w:type="gramEnd"/>
      <w:r>
        <w:rPr>
          <w:rFonts w:ascii="Arial" w:hAnsi="Arial" w:cs="Arial"/>
          <w:sz w:val="22"/>
          <w:szCs w:val="22"/>
        </w:rPr>
        <w:t xml:space="preserve"> (a) The entire surface of the cranium is exposed and connective tissue is cleared. (b) The fiber optic implant is held in position with the stereotaxic arm. (c) Dental cement is applied fixing the fiber optic implant to the cranium. (d) &gt;1 month after implantation, the skin has healed around the implant and there are no signs of irritation.</w:t>
      </w:r>
    </w:p>
    <w:p w:rsidR="00E6613C" w:rsidRDefault="00E6613C" w:rsidP="00E6613C">
      <w:pPr>
        <w:spacing w:line="480" w:lineRule="auto"/>
        <w:rPr>
          <w:rFonts w:ascii="Arial" w:hAnsi="Arial" w:cs="Arial"/>
          <w:sz w:val="22"/>
          <w:szCs w:val="22"/>
        </w:rPr>
      </w:pPr>
    </w:p>
    <w:p w:rsidR="00E6613C" w:rsidRPr="00E11979" w:rsidRDefault="00DE5116" w:rsidP="00E6613C">
      <w:pPr>
        <w:spacing w:line="480" w:lineRule="auto"/>
        <w:rPr>
          <w:rFonts w:ascii="Arial" w:hAnsi="Arial" w:cs="Arial"/>
          <w:sz w:val="22"/>
          <w:szCs w:val="22"/>
        </w:rPr>
      </w:pPr>
      <w:r>
        <w:rPr>
          <w:rFonts w:ascii="Arial" w:hAnsi="Arial" w:cs="Arial"/>
          <w:sz w:val="22"/>
          <w:szCs w:val="22"/>
        </w:rPr>
        <w:t>Figure 4. Schematic d</w:t>
      </w:r>
      <w:r w:rsidR="00E6613C">
        <w:rPr>
          <w:rFonts w:ascii="Arial" w:hAnsi="Arial" w:cs="Arial"/>
          <w:sz w:val="22"/>
          <w:szCs w:val="22"/>
        </w:rPr>
        <w:t>iagram of the functional system</w:t>
      </w:r>
    </w:p>
    <w:p w:rsidR="00E6613C" w:rsidRDefault="00E6613C" w:rsidP="003F69ED">
      <w:pPr>
        <w:rPr>
          <w:rFonts w:ascii="Arial" w:hAnsi="Arial" w:cs="Arial"/>
          <w:sz w:val="22"/>
          <w:szCs w:val="22"/>
        </w:rPr>
      </w:pPr>
    </w:p>
    <w:p w:rsidR="007C54AE" w:rsidRPr="0026153C" w:rsidRDefault="007C54AE" w:rsidP="003F69ED">
      <w:pPr>
        <w:rPr>
          <w:rFonts w:ascii="Arial" w:hAnsi="Arial" w:cs="Arial"/>
          <w:sz w:val="22"/>
          <w:szCs w:val="22"/>
        </w:rPr>
      </w:pPr>
    </w:p>
    <w:sectPr w:rsidR="007C54AE" w:rsidRPr="0026153C" w:rsidSect="00D46196">
      <w:pgSz w:w="12240" w:h="15840"/>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C3F86"/>
    <w:multiLevelType w:val="hybridMultilevel"/>
    <w:tmpl w:val="8E1EAB96"/>
    <w:lvl w:ilvl="0" w:tplc="58DC60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170390D"/>
    <w:multiLevelType w:val="hybridMultilevel"/>
    <w:tmpl w:val="9C7EFE7A"/>
    <w:lvl w:ilvl="0" w:tplc="0D06DA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D33BD7"/>
    <w:multiLevelType w:val="multilevel"/>
    <w:tmpl w:val="F22E73F6"/>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7B6252A"/>
    <w:multiLevelType w:val="multilevel"/>
    <w:tmpl w:val="61C2DC50"/>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36466302"/>
    <w:multiLevelType w:val="hybridMultilevel"/>
    <w:tmpl w:val="1AEC1E80"/>
    <w:lvl w:ilvl="0" w:tplc="5F70A3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A421414"/>
    <w:multiLevelType w:val="multilevel"/>
    <w:tmpl w:val="CF9E6168"/>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4AE"/>
    <w:rsid w:val="00012677"/>
    <w:rsid w:val="00021337"/>
    <w:rsid w:val="00026A38"/>
    <w:rsid w:val="000346CF"/>
    <w:rsid w:val="000374FD"/>
    <w:rsid w:val="0005059E"/>
    <w:rsid w:val="0005333C"/>
    <w:rsid w:val="00075C5B"/>
    <w:rsid w:val="000969E6"/>
    <w:rsid w:val="00097188"/>
    <w:rsid w:val="000A1A1F"/>
    <w:rsid w:val="000A2064"/>
    <w:rsid w:val="000B5557"/>
    <w:rsid w:val="000B743C"/>
    <w:rsid w:val="000C10BD"/>
    <w:rsid w:val="000E759E"/>
    <w:rsid w:val="000F434B"/>
    <w:rsid w:val="00103EB8"/>
    <w:rsid w:val="001129EB"/>
    <w:rsid w:val="001237AE"/>
    <w:rsid w:val="0013357B"/>
    <w:rsid w:val="0014369B"/>
    <w:rsid w:val="00145263"/>
    <w:rsid w:val="00146EA6"/>
    <w:rsid w:val="00157027"/>
    <w:rsid w:val="001620DF"/>
    <w:rsid w:val="001709B2"/>
    <w:rsid w:val="001838D8"/>
    <w:rsid w:val="001A571D"/>
    <w:rsid w:val="001B3663"/>
    <w:rsid w:val="001E4362"/>
    <w:rsid w:val="001E7E19"/>
    <w:rsid w:val="001F5FC7"/>
    <w:rsid w:val="00205165"/>
    <w:rsid w:val="0020783D"/>
    <w:rsid w:val="00210469"/>
    <w:rsid w:val="00222770"/>
    <w:rsid w:val="0023067C"/>
    <w:rsid w:val="00232603"/>
    <w:rsid w:val="00236086"/>
    <w:rsid w:val="00252C35"/>
    <w:rsid w:val="00255B00"/>
    <w:rsid w:val="0026153C"/>
    <w:rsid w:val="0027202B"/>
    <w:rsid w:val="00277E2E"/>
    <w:rsid w:val="0029760C"/>
    <w:rsid w:val="002A0ADE"/>
    <w:rsid w:val="002A1BCC"/>
    <w:rsid w:val="002A69FE"/>
    <w:rsid w:val="002B5388"/>
    <w:rsid w:val="002D2A80"/>
    <w:rsid w:val="002E4E0E"/>
    <w:rsid w:val="003005CA"/>
    <w:rsid w:val="00301787"/>
    <w:rsid w:val="00312DC6"/>
    <w:rsid w:val="00330863"/>
    <w:rsid w:val="00332BAB"/>
    <w:rsid w:val="00333E7C"/>
    <w:rsid w:val="003348F8"/>
    <w:rsid w:val="00354A5A"/>
    <w:rsid w:val="0035632D"/>
    <w:rsid w:val="00363F5C"/>
    <w:rsid w:val="0036719B"/>
    <w:rsid w:val="00376BDF"/>
    <w:rsid w:val="00397367"/>
    <w:rsid w:val="003B5F68"/>
    <w:rsid w:val="003F3515"/>
    <w:rsid w:val="003F69ED"/>
    <w:rsid w:val="00401DF8"/>
    <w:rsid w:val="00411210"/>
    <w:rsid w:val="004116CC"/>
    <w:rsid w:val="00435A48"/>
    <w:rsid w:val="00437BB3"/>
    <w:rsid w:val="00442258"/>
    <w:rsid w:val="00442352"/>
    <w:rsid w:val="00452C6B"/>
    <w:rsid w:val="00470069"/>
    <w:rsid w:val="00475FB2"/>
    <w:rsid w:val="0047605A"/>
    <w:rsid w:val="00481116"/>
    <w:rsid w:val="004811B6"/>
    <w:rsid w:val="00482B57"/>
    <w:rsid w:val="00486112"/>
    <w:rsid w:val="00487DD5"/>
    <w:rsid w:val="00492722"/>
    <w:rsid w:val="0049295D"/>
    <w:rsid w:val="004A1565"/>
    <w:rsid w:val="004A78AF"/>
    <w:rsid w:val="004B58E3"/>
    <w:rsid w:val="004C0F79"/>
    <w:rsid w:val="004E045C"/>
    <w:rsid w:val="004E4077"/>
    <w:rsid w:val="004F3334"/>
    <w:rsid w:val="004F6594"/>
    <w:rsid w:val="005068A8"/>
    <w:rsid w:val="0051394B"/>
    <w:rsid w:val="0052337E"/>
    <w:rsid w:val="00523CF4"/>
    <w:rsid w:val="005337A4"/>
    <w:rsid w:val="005415AA"/>
    <w:rsid w:val="00550248"/>
    <w:rsid w:val="00561FC6"/>
    <w:rsid w:val="00564C66"/>
    <w:rsid w:val="00567AC3"/>
    <w:rsid w:val="0057325E"/>
    <w:rsid w:val="00583C31"/>
    <w:rsid w:val="00591BC2"/>
    <w:rsid w:val="005A2B47"/>
    <w:rsid w:val="005B6E5A"/>
    <w:rsid w:val="005B76B2"/>
    <w:rsid w:val="005D5434"/>
    <w:rsid w:val="005E0D79"/>
    <w:rsid w:val="005E34DE"/>
    <w:rsid w:val="005E74C9"/>
    <w:rsid w:val="005F0E0D"/>
    <w:rsid w:val="00604739"/>
    <w:rsid w:val="00605731"/>
    <w:rsid w:val="00612518"/>
    <w:rsid w:val="00615197"/>
    <w:rsid w:val="00617131"/>
    <w:rsid w:val="00634F93"/>
    <w:rsid w:val="00643A7B"/>
    <w:rsid w:val="0065373F"/>
    <w:rsid w:val="006834B4"/>
    <w:rsid w:val="006842E0"/>
    <w:rsid w:val="006A3246"/>
    <w:rsid w:val="006A5A5D"/>
    <w:rsid w:val="006B111C"/>
    <w:rsid w:val="006C5BAD"/>
    <w:rsid w:val="006C7477"/>
    <w:rsid w:val="006D118A"/>
    <w:rsid w:val="00711024"/>
    <w:rsid w:val="007130D5"/>
    <w:rsid w:val="00713548"/>
    <w:rsid w:val="007227B2"/>
    <w:rsid w:val="00730B24"/>
    <w:rsid w:val="00744B7F"/>
    <w:rsid w:val="007531FE"/>
    <w:rsid w:val="0075414C"/>
    <w:rsid w:val="00762CD8"/>
    <w:rsid w:val="0076640A"/>
    <w:rsid w:val="00783B7C"/>
    <w:rsid w:val="007967D7"/>
    <w:rsid w:val="007B5C5B"/>
    <w:rsid w:val="007C2EA5"/>
    <w:rsid w:val="007C3200"/>
    <w:rsid w:val="007C54AE"/>
    <w:rsid w:val="007E1B21"/>
    <w:rsid w:val="007E6D08"/>
    <w:rsid w:val="00825F99"/>
    <w:rsid w:val="00831F2D"/>
    <w:rsid w:val="0083789C"/>
    <w:rsid w:val="00845BEC"/>
    <w:rsid w:val="00850FA9"/>
    <w:rsid w:val="00856173"/>
    <w:rsid w:val="00861148"/>
    <w:rsid w:val="00867CD5"/>
    <w:rsid w:val="00871554"/>
    <w:rsid w:val="00872C2E"/>
    <w:rsid w:val="0089695E"/>
    <w:rsid w:val="00897488"/>
    <w:rsid w:val="0089756A"/>
    <w:rsid w:val="008A76AE"/>
    <w:rsid w:val="008B507C"/>
    <w:rsid w:val="008B68AC"/>
    <w:rsid w:val="008C16B8"/>
    <w:rsid w:val="008C317E"/>
    <w:rsid w:val="008C3E64"/>
    <w:rsid w:val="008D3111"/>
    <w:rsid w:val="008D6ABE"/>
    <w:rsid w:val="008D7D5D"/>
    <w:rsid w:val="008F2FF0"/>
    <w:rsid w:val="00901F99"/>
    <w:rsid w:val="00907461"/>
    <w:rsid w:val="0091179D"/>
    <w:rsid w:val="00915FC5"/>
    <w:rsid w:val="00916F57"/>
    <w:rsid w:val="009179BD"/>
    <w:rsid w:val="00935A17"/>
    <w:rsid w:val="00941308"/>
    <w:rsid w:val="00942A91"/>
    <w:rsid w:val="00944276"/>
    <w:rsid w:val="009537C0"/>
    <w:rsid w:val="0096091F"/>
    <w:rsid w:val="00970BC8"/>
    <w:rsid w:val="009A1D45"/>
    <w:rsid w:val="009A472B"/>
    <w:rsid w:val="009A5C63"/>
    <w:rsid w:val="009C149A"/>
    <w:rsid w:val="009C538A"/>
    <w:rsid w:val="009C588F"/>
    <w:rsid w:val="009E6585"/>
    <w:rsid w:val="009E79CC"/>
    <w:rsid w:val="00A03C6E"/>
    <w:rsid w:val="00A04761"/>
    <w:rsid w:val="00A236FC"/>
    <w:rsid w:val="00A3275A"/>
    <w:rsid w:val="00A403DC"/>
    <w:rsid w:val="00A472E1"/>
    <w:rsid w:val="00A62F7D"/>
    <w:rsid w:val="00A64133"/>
    <w:rsid w:val="00A66A9C"/>
    <w:rsid w:val="00A73E53"/>
    <w:rsid w:val="00A76353"/>
    <w:rsid w:val="00A76AC9"/>
    <w:rsid w:val="00A8237F"/>
    <w:rsid w:val="00A84859"/>
    <w:rsid w:val="00A86123"/>
    <w:rsid w:val="00A91397"/>
    <w:rsid w:val="00AA6007"/>
    <w:rsid w:val="00AA7CC8"/>
    <w:rsid w:val="00AC4DAF"/>
    <w:rsid w:val="00AC6295"/>
    <w:rsid w:val="00AE1E3E"/>
    <w:rsid w:val="00AE2BF7"/>
    <w:rsid w:val="00AE7CCF"/>
    <w:rsid w:val="00AF5DDF"/>
    <w:rsid w:val="00B05495"/>
    <w:rsid w:val="00B12F49"/>
    <w:rsid w:val="00B17477"/>
    <w:rsid w:val="00B175CD"/>
    <w:rsid w:val="00B21DAC"/>
    <w:rsid w:val="00B2586D"/>
    <w:rsid w:val="00B37A15"/>
    <w:rsid w:val="00B62D53"/>
    <w:rsid w:val="00B631EE"/>
    <w:rsid w:val="00B702C8"/>
    <w:rsid w:val="00B710DD"/>
    <w:rsid w:val="00B7575C"/>
    <w:rsid w:val="00B770F1"/>
    <w:rsid w:val="00BA3712"/>
    <w:rsid w:val="00BB31A3"/>
    <w:rsid w:val="00BB5133"/>
    <w:rsid w:val="00BC56C9"/>
    <w:rsid w:val="00BC6F6F"/>
    <w:rsid w:val="00BF1396"/>
    <w:rsid w:val="00BF498A"/>
    <w:rsid w:val="00BF76B5"/>
    <w:rsid w:val="00C01993"/>
    <w:rsid w:val="00C01DF7"/>
    <w:rsid w:val="00C160D7"/>
    <w:rsid w:val="00C25BAA"/>
    <w:rsid w:val="00C503E0"/>
    <w:rsid w:val="00C517EB"/>
    <w:rsid w:val="00C540E4"/>
    <w:rsid w:val="00C5536A"/>
    <w:rsid w:val="00C57009"/>
    <w:rsid w:val="00C70787"/>
    <w:rsid w:val="00C94A2B"/>
    <w:rsid w:val="00C95082"/>
    <w:rsid w:val="00C95217"/>
    <w:rsid w:val="00CB030A"/>
    <w:rsid w:val="00CB1E3C"/>
    <w:rsid w:val="00CC1431"/>
    <w:rsid w:val="00CE44F4"/>
    <w:rsid w:val="00CE7B03"/>
    <w:rsid w:val="00CF6485"/>
    <w:rsid w:val="00D01B7D"/>
    <w:rsid w:val="00D22ABA"/>
    <w:rsid w:val="00D26B6C"/>
    <w:rsid w:val="00D416CD"/>
    <w:rsid w:val="00D42F7B"/>
    <w:rsid w:val="00D46196"/>
    <w:rsid w:val="00D51E2C"/>
    <w:rsid w:val="00D618D4"/>
    <w:rsid w:val="00D671EB"/>
    <w:rsid w:val="00D7106A"/>
    <w:rsid w:val="00D74991"/>
    <w:rsid w:val="00D81D0E"/>
    <w:rsid w:val="00D8428B"/>
    <w:rsid w:val="00D85EB9"/>
    <w:rsid w:val="00D96A5D"/>
    <w:rsid w:val="00DB3989"/>
    <w:rsid w:val="00DB4346"/>
    <w:rsid w:val="00DB65FC"/>
    <w:rsid w:val="00DC65A8"/>
    <w:rsid w:val="00DD458D"/>
    <w:rsid w:val="00DD4A35"/>
    <w:rsid w:val="00DE0ABB"/>
    <w:rsid w:val="00DE1832"/>
    <w:rsid w:val="00DE5116"/>
    <w:rsid w:val="00DE7574"/>
    <w:rsid w:val="00E079D4"/>
    <w:rsid w:val="00E11979"/>
    <w:rsid w:val="00E145A5"/>
    <w:rsid w:val="00E203A8"/>
    <w:rsid w:val="00E30852"/>
    <w:rsid w:val="00E5221E"/>
    <w:rsid w:val="00E5250B"/>
    <w:rsid w:val="00E52608"/>
    <w:rsid w:val="00E56518"/>
    <w:rsid w:val="00E65E69"/>
    <w:rsid w:val="00E65F4F"/>
    <w:rsid w:val="00E6613C"/>
    <w:rsid w:val="00E661BC"/>
    <w:rsid w:val="00E748E4"/>
    <w:rsid w:val="00E8279C"/>
    <w:rsid w:val="00E8337D"/>
    <w:rsid w:val="00E9459C"/>
    <w:rsid w:val="00E94770"/>
    <w:rsid w:val="00ED797D"/>
    <w:rsid w:val="00ED7BE7"/>
    <w:rsid w:val="00EE0AA7"/>
    <w:rsid w:val="00EE3E5A"/>
    <w:rsid w:val="00F025BA"/>
    <w:rsid w:val="00F031D1"/>
    <w:rsid w:val="00F05180"/>
    <w:rsid w:val="00F10F17"/>
    <w:rsid w:val="00F12847"/>
    <w:rsid w:val="00F14499"/>
    <w:rsid w:val="00F24961"/>
    <w:rsid w:val="00F25BF9"/>
    <w:rsid w:val="00F27113"/>
    <w:rsid w:val="00F56A1C"/>
    <w:rsid w:val="00F56C28"/>
    <w:rsid w:val="00F57623"/>
    <w:rsid w:val="00F6273D"/>
    <w:rsid w:val="00F67F43"/>
    <w:rsid w:val="00F90C20"/>
    <w:rsid w:val="00F95F2A"/>
    <w:rsid w:val="00FA05E3"/>
    <w:rsid w:val="00FA0EBC"/>
    <w:rsid w:val="00FA3A37"/>
    <w:rsid w:val="00FA6588"/>
    <w:rsid w:val="00FA77F3"/>
    <w:rsid w:val="00FA7BF2"/>
    <w:rsid w:val="00FD0A0F"/>
    <w:rsid w:val="00FE01E9"/>
    <w:rsid w:val="00FE6E03"/>
    <w:rsid w:val="00FF108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yperlink" w:uiPriority="99"/>
    <w:lsdException w:name="FollowedHyperlink" w:uiPriority="99"/>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5A5D"/>
    <w:pPr>
      <w:ind w:left="720"/>
      <w:contextualSpacing/>
    </w:pPr>
  </w:style>
  <w:style w:type="paragraph" w:styleId="BalloonText">
    <w:name w:val="Balloon Text"/>
    <w:basedOn w:val="Normal"/>
    <w:link w:val="BalloonTextChar"/>
    <w:rsid w:val="001E7E19"/>
    <w:rPr>
      <w:rFonts w:ascii="Lucida Grande" w:hAnsi="Lucida Grande"/>
      <w:sz w:val="18"/>
      <w:szCs w:val="18"/>
    </w:rPr>
  </w:style>
  <w:style w:type="character" w:customStyle="1" w:styleId="BalloonTextChar">
    <w:name w:val="Balloon Text Char"/>
    <w:basedOn w:val="DefaultParagraphFont"/>
    <w:link w:val="BalloonText"/>
    <w:rsid w:val="001E7E19"/>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yperlink" w:uiPriority="99"/>
    <w:lsdException w:name="FollowedHyperlink" w:uiPriority="99"/>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5A5D"/>
    <w:pPr>
      <w:ind w:left="720"/>
      <w:contextualSpacing/>
    </w:pPr>
  </w:style>
  <w:style w:type="paragraph" w:styleId="BalloonText">
    <w:name w:val="Balloon Text"/>
    <w:basedOn w:val="Normal"/>
    <w:link w:val="BalloonTextChar"/>
    <w:rsid w:val="001E7E19"/>
    <w:rPr>
      <w:rFonts w:ascii="Lucida Grande" w:hAnsi="Lucida Grande"/>
      <w:sz w:val="18"/>
      <w:szCs w:val="18"/>
    </w:rPr>
  </w:style>
  <w:style w:type="character" w:customStyle="1" w:styleId="BalloonTextChar">
    <w:name w:val="Balloon Text Char"/>
    <w:basedOn w:val="DefaultParagraphFont"/>
    <w:link w:val="BalloonText"/>
    <w:rsid w:val="001E7E19"/>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9112">
      <w:bodyDiv w:val="1"/>
      <w:marLeft w:val="0"/>
      <w:marRight w:val="0"/>
      <w:marTop w:val="0"/>
      <w:marBottom w:val="0"/>
      <w:divBdr>
        <w:top w:val="none" w:sz="0" w:space="0" w:color="auto"/>
        <w:left w:val="none" w:sz="0" w:space="0" w:color="auto"/>
        <w:bottom w:val="none" w:sz="0" w:space="0" w:color="auto"/>
        <w:right w:val="none" w:sz="0" w:space="0" w:color="auto"/>
      </w:divBdr>
    </w:div>
    <w:div w:id="355234698">
      <w:bodyDiv w:val="1"/>
      <w:marLeft w:val="0"/>
      <w:marRight w:val="0"/>
      <w:marTop w:val="0"/>
      <w:marBottom w:val="0"/>
      <w:divBdr>
        <w:top w:val="none" w:sz="0" w:space="0" w:color="auto"/>
        <w:left w:val="none" w:sz="0" w:space="0" w:color="auto"/>
        <w:bottom w:val="none" w:sz="0" w:space="0" w:color="auto"/>
        <w:right w:val="none" w:sz="0" w:space="0" w:color="auto"/>
      </w:divBdr>
    </w:div>
    <w:div w:id="1000933331">
      <w:bodyDiv w:val="1"/>
      <w:marLeft w:val="0"/>
      <w:marRight w:val="0"/>
      <w:marTop w:val="0"/>
      <w:marBottom w:val="0"/>
      <w:divBdr>
        <w:top w:val="none" w:sz="0" w:space="0" w:color="auto"/>
        <w:left w:val="none" w:sz="0" w:space="0" w:color="auto"/>
        <w:bottom w:val="none" w:sz="0" w:space="0" w:color="auto"/>
        <w:right w:val="none" w:sz="0" w:space="0" w:color="auto"/>
      </w:divBdr>
    </w:div>
    <w:div w:id="1116943658">
      <w:bodyDiv w:val="1"/>
      <w:marLeft w:val="0"/>
      <w:marRight w:val="0"/>
      <w:marTop w:val="0"/>
      <w:marBottom w:val="0"/>
      <w:divBdr>
        <w:top w:val="none" w:sz="0" w:space="0" w:color="auto"/>
        <w:left w:val="none" w:sz="0" w:space="0" w:color="auto"/>
        <w:bottom w:val="none" w:sz="0" w:space="0" w:color="auto"/>
        <w:right w:val="none" w:sz="0" w:space="0" w:color="auto"/>
      </w:divBdr>
    </w:div>
    <w:div w:id="1489860191">
      <w:bodyDiv w:val="1"/>
      <w:marLeft w:val="0"/>
      <w:marRight w:val="0"/>
      <w:marTop w:val="0"/>
      <w:marBottom w:val="0"/>
      <w:divBdr>
        <w:top w:val="none" w:sz="0" w:space="0" w:color="auto"/>
        <w:left w:val="none" w:sz="0" w:space="0" w:color="auto"/>
        <w:bottom w:val="none" w:sz="0" w:space="0" w:color="auto"/>
        <w:right w:val="none" w:sz="0" w:space="0" w:color="auto"/>
      </w:divBdr>
    </w:div>
    <w:div w:id="20392305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3037</Words>
  <Characters>17314</Characters>
  <Application>Microsoft Macintosh Word</Application>
  <DocSecurity>0</DocSecurity>
  <Lines>144</Lines>
  <Paragraphs>40</Paragraphs>
  <ScaleCrop>false</ScaleCrop>
  <Company>Baylor College of Medicine</Company>
  <LinksUpToDate>false</LinksUpToDate>
  <CharactersWithSpaces>20311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Arenkiel</dc:creator>
  <cp:keywords/>
  <cp:lastModifiedBy>Benjamin Arenkiel</cp:lastModifiedBy>
  <cp:revision>2</cp:revision>
  <cp:lastPrinted>2012-03-29T21:32:00Z</cp:lastPrinted>
  <dcterms:created xsi:type="dcterms:W3CDTF">2012-05-17T11:04:00Z</dcterms:created>
  <dcterms:modified xsi:type="dcterms:W3CDTF">2012-05-17T11:04:00Z</dcterms:modified>
</cp:coreProperties>
</file>